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5546" w:rsidRPr="00BB78E7" w:rsidRDefault="00675546" w:rsidP="003D4151">
      <w:pPr>
        <w:jc w:val="center"/>
        <w:rPr>
          <w:b/>
          <w:sz w:val="40"/>
          <w:rPrChange w:id="0" w:author="Josh Klein" w:date="2015-02-03T16:53:00Z">
            <w:rPr>
              <w:b/>
              <w:sz w:val="36"/>
            </w:rPr>
          </w:rPrChange>
        </w:rPr>
      </w:pPr>
      <w:r w:rsidRPr="00BB78E7">
        <w:rPr>
          <w:b/>
          <w:sz w:val="40"/>
          <w:rPrChange w:id="1" w:author="Josh Klein" w:date="2015-02-03T16:53:00Z">
            <w:rPr>
              <w:b/>
              <w:sz w:val="36"/>
            </w:rPr>
          </w:rPrChange>
        </w:rPr>
        <w:t>Foot &amp; Ankle</w:t>
      </w:r>
      <w:r w:rsidR="002661D9" w:rsidRPr="00BB78E7">
        <w:rPr>
          <w:b/>
          <w:sz w:val="40"/>
          <w:rPrChange w:id="2" w:author="Josh Klein" w:date="2015-02-03T16:53:00Z">
            <w:rPr>
              <w:b/>
              <w:sz w:val="36"/>
            </w:rPr>
          </w:rPrChange>
        </w:rPr>
        <w:t xml:space="preserve"> </w:t>
      </w:r>
      <w:r w:rsidRPr="00BB78E7">
        <w:rPr>
          <w:b/>
          <w:sz w:val="40"/>
          <w:rPrChange w:id="3" w:author="Josh Klein" w:date="2015-02-03T16:53:00Z">
            <w:rPr>
              <w:b/>
              <w:sz w:val="36"/>
            </w:rPr>
          </w:rPrChange>
        </w:rPr>
        <w:t>Rehabilitation Australia</w:t>
      </w:r>
    </w:p>
    <w:p w:rsidR="007B4994" w:rsidRPr="00BB78E7" w:rsidRDefault="00FE2F1F" w:rsidP="003D4151">
      <w:pPr>
        <w:jc w:val="center"/>
        <w:rPr>
          <w:b/>
          <w:sz w:val="32"/>
          <w:rPrChange w:id="4" w:author="Josh Klein" w:date="2015-02-03T16:53:00Z">
            <w:rPr>
              <w:b/>
              <w:sz w:val="36"/>
            </w:rPr>
          </w:rPrChange>
        </w:rPr>
      </w:pPr>
      <w:ins w:id="5" w:author="Stuart Imer" w:date="2015-01-24T16:57:00Z">
        <w:r w:rsidRPr="00BB78E7">
          <w:rPr>
            <w:b/>
            <w:sz w:val="32"/>
            <w:rPrChange w:id="6" w:author="Josh Klein" w:date="2015-02-03T16:53:00Z">
              <w:rPr>
                <w:b/>
                <w:sz w:val="36"/>
              </w:rPr>
            </w:rPrChange>
          </w:rPr>
          <w:t>Physiotherapy/Podiatry</w:t>
        </w:r>
      </w:ins>
      <w:del w:id="7" w:author="Stuart Imer" w:date="2015-01-24T16:57:00Z">
        <w:r w:rsidR="007B4994" w:rsidRPr="00BB78E7" w:rsidDel="00FE2F1F">
          <w:rPr>
            <w:b/>
            <w:sz w:val="32"/>
            <w:rPrChange w:id="8" w:author="Josh Klein" w:date="2015-02-03T16:53:00Z">
              <w:rPr>
                <w:b/>
                <w:sz w:val="36"/>
              </w:rPr>
            </w:rPrChange>
          </w:rPr>
          <w:delText>(Leaflet content)</w:delText>
        </w:r>
      </w:del>
    </w:p>
    <w:p w:rsidR="00675546" w:rsidRPr="00182416" w:rsidDel="002244C3" w:rsidRDefault="00675546" w:rsidP="00675546">
      <w:pPr>
        <w:rPr>
          <w:del w:id="9" w:author="Josh Klein" w:date="2015-01-29T16:35:00Z"/>
          <w:sz w:val="24"/>
          <w:rPrChange w:id="10" w:author="Josh Klein" w:date="2015-02-24T14:05:00Z">
            <w:rPr>
              <w:del w:id="11" w:author="Josh Klein" w:date="2015-01-29T16:35:00Z"/>
            </w:rPr>
          </w:rPrChange>
        </w:rPr>
      </w:pPr>
    </w:p>
    <w:p w:rsidR="002244C3" w:rsidRDefault="007B4994">
      <w:pPr>
        <w:jc w:val="center"/>
        <w:rPr>
          <w:ins w:id="12" w:author="Josh Klein" w:date="2015-02-24T14:07:00Z"/>
          <w:i/>
          <w:sz w:val="24"/>
        </w:rPr>
        <w:pPrChange w:id="13" w:author="Stuart Imer" w:date="2015-01-24T16:36:00Z">
          <w:pPr/>
        </w:pPrChange>
      </w:pPr>
      <w:r w:rsidRPr="00182416">
        <w:rPr>
          <w:sz w:val="24"/>
          <w:rPrChange w:id="14" w:author="Josh Klein" w:date="2015-02-24T14:05:00Z">
            <w:rPr/>
          </w:rPrChange>
        </w:rPr>
        <w:t>“</w:t>
      </w:r>
      <w:r w:rsidR="00675546" w:rsidRPr="00182416">
        <w:rPr>
          <w:sz w:val="24"/>
          <w:rPrChange w:id="15" w:author="Josh Klein" w:date="2015-02-24T14:05:00Z">
            <w:rPr/>
          </w:rPrChange>
        </w:rPr>
        <w:t>Australia’s premier foot and</w:t>
      </w:r>
      <w:r w:rsidR="005265CA" w:rsidRPr="00182416">
        <w:rPr>
          <w:sz w:val="24"/>
          <w:rPrChange w:id="16" w:author="Josh Klein" w:date="2015-02-24T14:05:00Z">
            <w:rPr/>
          </w:rPrChange>
        </w:rPr>
        <w:t xml:space="preserve"> ankle rehab experts</w:t>
      </w:r>
      <w:ins w:id="17" w:author="Stuart Imer" w:date="2015-01-23T16:02:00Z">
        <w:r w:rsidR="005265CA" w:rsidRPr="00182416">
          <w:rPr>
            <w:i/>
            <w:sz w:val="24"/>
            <w:rPrChange w:id="18" w:author="Josh Klein" w:date="2015-02-24T14:05:00Z">
              <w:rPr>
                <w:i/>
              </w:rPr>
            </w:rPrChange>
          </w:rPr>
          <w:t>.”</w:t>
        </w:r>
      </w:ins>
    </w:p>
    <w:p w:rsidR="00C7329A" w:rsidRPr="00182416" w:rsidRDefault="00C7329A">
      <w:pPr>
        <w:jc w:val="center"/>
        <w:rPr>
          <w:ins w:id="19" w:author="Josh Klein" w:date="2015-01-29T16:35:00Z"/>
          <w:i/>
          <w:sz w:val="24"/>
          <w:rPrChange w:id="20" w:author="Josh Klein" w:date="2015-02-24T14:05:00Z">
            <w:rPr>
              <w:ins w:id="21" w:author="Josh Klein" w:date="2015-01-29T16:35:00Z"/>
              <w:i/>
            </w:rPr>
          </w:rPrChange>
        </w:rPr>
        <w:pPrChange w:id="22" w:author="Stuart Imer" w:date="2015-01-24T16:36:00Z">
          <w:pPr/>
        </w:pPrChange>
      </w:pPr>
    </w:p>
    <w:p w:rsidR="00C7329A" w:rsidRDefault="00C7329A" w:rsidP="00C7329A">
      <w:pPr>
        <w:pStyle w:val="ListParagraph"/>
        <w:numPr>
          <w:ilvl w:val="0"/>
          <w:numId w:val="1"/>
        </w:numPr>
        <w:rPr>
          <w:ins w:id="23" w:author="Josh Klein" w:date="2015-02-24T14:07:00Z"/>
        </w:rPr>
      </w:pPr>
      <w:ins w:id="24" w:author="Josh Klein" w:date="2015-02-24T14:07:00Z">
        <w:r>
          <w:t>Fast Rehab for lower limb injury and surgery</w:t>
        </w:r>
      </w:ins>
    </w:p>
    <w:p w:rsidR="00C7329A" w:rsidRDefault="00C7329A" w:rsidP="00C7329A">
      <w:pPr>
        <w:pStyle w:val="ListParagraph"/>
        <w:numPr>
          <w:ilvl w:val="0"/>
          <w:numId w:val="1"/>
        </w:numPr>
        <w:rPr>
          <w:ins w:id="25" w:author="Josh Klein" w:date="2015-02-24T14:07:00Z"/>
        </w:rPr>
      </w:pPr>
      <w:ins w:id="26" w:author="Josh Klein" w:date="2015-02-24T14:07:00Z">
        <w:r w:rsidRPr="00BB78E7">
          <w:t xml:space="preserve">Mobilisation of the foot </w:t>
        </w:r>
        <w:r>
          <w:t>and</w:t>
        </w:r>
        <w:r w:rsidRPr="00BB78E7">
          <w:t xml:space="preserve"> ankle</w:t>
        </w:r>
      </w:ins>
    </w:p>
    <w:p w:rsidR="00C7329A" w:rsidRDefault="00C7329A" w:rsidP="00C7329A">
      <w:pPr>
        <w:pStyle w:val="ListParagraph"/>
        <w:numPr>
          <w:ilvl w:val="0"/>
          <w:numId w:val="1"/>
        </w:numPr>
        <w:rPr>
          <w:ins w:id="27" w:author="Josh Klein" w:date="2015-02-24T14:07:00Z"/>
        </w:rPr>
      </w:pPr>
      <w:ins w:id="28" w:author="Josh Klein" w:date="2015-02-24T14:07:00Z">
        <w:r>
          <w:t>Hands on therapy</w:t>
        </w:r>
      </w:ins>
    </w:p>
    <w:p w:rsidR="00C7329A" w:rsidRDefault="00C7329A" w:rsidP="00C7329A">
      <w:pPr>
        <w:pStyle w:val="ListParagraph"/>
        <w:numPr>
          <w:ilvl w:val="0"/>
          <w:numId w:val="1"/>
        </w:numPr>
        <w:rPr>
          <w:ins w:id="29" w:author="Josh Klein" w:date="2015-02-24T14:07:00Z"/>
        </w:rPr>
      </w:pPr>
      <w:ins w:id="30" w:author="Josh Klein" w:date="2015-02-24T14:07:00Z">
        <w:r>
          <w:t>National sporting team expertise</w:t>
        </w:r>
      </w:ins>
    </w:p>
    <w:p w:rsidR="00C7329A" w:rsidRDefault="00C7329A" w:rsidP="00C7329A">
      <w:pPr>
        <w:pStyle w:val="ListParagraph"/>
        <w:numPr>
          <w:ilvl w:val="0"/>
          <w:numId w:val="1"/>
        </w:numPr>
        <w:rPr>
          <w:ins w:id="31" w:author="Josh Klein" w:date="2015-02-24T14:07:00Z"/>
        </w:rPr>
      </w:pPr>
      <w:ins w:id="32" w:author="Josh Klein" w:date="2015-02-24T14:07:00Z">
        <w:r>
          <w:t>Podiatry (Toe-nail, skin and diabetic foot care, orthotics)</w:t>
        </w:r>
      </w:ins>
    </w:p>
    <w:p w:rsidR="00C7329A" w:rsidRDefault="00C7329A" w:rsidP="00C7329A">
      <w:pPr>
        <w:pStyle w:val="ListParagraph"/>
        <w:numPr>
          <w:ilvl w:val="0"/>
          <w:numId w:val="1"/>
        </w:numPr>
        <w:rPr>
          <w:ins w:id="33" w:author="Josh Klein" w:date="2015-02-24T14:08:00Z"/>
        </w:rPr>
        <w:pPrChange w:id="34" w:author="Josh Klein" w:date="2015-02-24T14:07:00Z">
          <w:pPr>
            <w:pBdr>
              <w:bottom w:val="single" w:sz="6" w:space="1" w:color="auto"/>
            </w:pBdr>
          </w:pPr>
        </w:pPrChange>
      </w:pPr>
      <w:ins w:id="35" w:author="Josh Klein" w:date="2015-02-24T14:07:00Z">
        <w:r>
          <w:t>Video pressure treadmill gait analysis and correction</w:t>
        </w:r>
      </w:ins>
    </w:p>
    <w:p w:rsidR="00C7329A" w:rsidRDefault="00C7329A" w:rsidP="00C7329A">
      <w:pPr>
        <w:pStyle w:val="ListParagraph"/>
        <w:numPr>
          <w:ilvl w:val="0"/>
          <w:numId w:val="1"/>
        </w:numPr>
        <w:rPr>
          <w:ins w:id="36" w:author="Josh Klein" w:date="2015-02-24T14:08:00Z"/>
        </w:rPr>
        <w:pPrChange w:id="37" w:author="Josh Klein" w:date="2015-02-24T14:08:00Z">
          <w:pPr>
            <w:pBdr>
              <w:bottom w:val="single" w:sz="6" w:space="1" w:color="auto"/>
            </w:pBdr>
          </w:pPr>
        </w:pPrChange>
      </w:pPr>
      <w:ins w:id="38" w:author="Josh Klein" w:date="2015-02-24T14:07:00Z">
        <w:r>
          <w:t>Running assessment</w:t>
        </w:r>
      </w:ins>
    </w:p>
    <w:p w:rsidR="00C7329A" w:rsidRDefault="00C7329A" w:rsidP="00C7329A">
      <w:pPr>
        <w:pStyle w:val="ListParagraph"/>
        <w:numPr>
          <w:ilvl w:val="0"/>
          <w:numId w:val="1"/>
        </w:numPr>
        <w:rPr>
          <w:ins w:id="39" w:author="Josh Klein" w:date="2015-02-24T14:08:00Z"/>
        </w:rPr>
        <w:pPrChange w:id="40" w:author="Josh Klein" w:date="2015-02-24T14:08:00Z">
          <w:pPr>
            <w:pBdr>
              <w:bottom w:val="single" w:sz="6" w:space="1" w:color="auto"/>
            </w:pBdr>
          </w:pPr>
        </w:pPrChange>
      </w:pPr>
      <w:ins w:id="41" w:author="Josh Klein" w:date="2015-02-24T14:07:00Z">
        <w:r>
          <w:t>Nordic walking training and sessions</w:t>
        </w:r>
      </w:ins>
    </w:p>
    <w:p w:rsidR="00C7329A" w:rsidRDefault="00C7329A" w:rsidP="00C7329A">
      <w:pPr>
        <w:pStyle w:val="ListParagraph"/>
        <w:rPr>
          <w:ins w:id="42" w:author="Josh Klein" w:date="2015-02-24T14:08:00Z"/>
        </w:rPr>
        <w:pPrChange w:id="43" w:author="Josh Klein" w:date="2015-02-24T14:08:00Z">
          <w:pPr>
            <w:pBdr>
              <w:bottom w:val="single" w:sz="6" w:space="1" w:color="auto"/>
            </w:pBdr>
          </w:pPr>
        </w:pPrChange>
      </w:pPr>
    </w:p>
    <w:p w:rsidR="00C7329A" w:rsidRPr="00942331" w:rsidRDefault="00C7329A" w:rsidP="00C7329A">
      <w:pPr>
        <w:ind w:firstLine="720"/>
        <w:rPr>
          <w:ins w:id="44" w:author="Josh Klein" w:date="2015-02-24T14:08:00Z"/>
          <w:sz w:val="24"/>
          <w:szCs w:val="28"/>
        </w:rPr>
        <w:pPrChange w:id="45" w:author="Josh Klein" w:date="2015-02-24T14:08:00Z">
          <w:pPr/>
        </w:pPrChange>
      </w:pPr>
      <w:ins w:id="46" w:author="Josh Klein" w:date="2015-02-24T14:08:00Z">
        <w:r w:rsidRPr="00942331">
          <w:rPr>
            <w:sz w:val="24"/>
            <w:szCs w:val="28"/>
          </w:rPr>
          <w:t xml:space="preserve">Visit – </w:t>
        </w:r>
        <w:r w:rsidRPr="00942331">
          <w:fldChar w:fldCharType="begin"/>
        </w:r>
        <w:r w:rsidRPr="00942331">
          <w:rPr>
            <w:sz w:val="24"/>
            <w:szCs w:val="28"/>
          </w:rPr>
          <w:instrText xml:space="preserve"> HYPERLINK "http://www.FAARA.com.au" </w:instrText>
        </w:r>
        <w:r w:rsidRPr="00942331">
          <w:rPr>
            <w:sz w:val="20"/>
          </w:rPr>
          <w:fldChar w:fldCharType="separate"/>
        </w:r>
        <w:r w:rsidRPr="00942331">
          <w:rPr>
            <w:rStyle w:val="Hyperlink"/>
            <w:sz w:val="24"/>
            <w:szCs w:val="28"/>
          </w:rPr>
          <w:t>www.FAARA.com.au</w:t>
        </w:r>
        <w:r w:rsidRPr="00942331">
          <w:rPr>
            <w:rStyle w:val="Hyperlink"/>
            <w:sz w:val="24"/>
            <w:szCs w:val="28"/>
          </w:rPr>
          <w:fldChar w:fldCharType="end"/>
        </w:r>
        <w:r w:rsidRPr="00942331">
          <w:rPr>
            <w:sz w:val="24"/>
            <w:szCs w:val="28"/>
          </w:rPr>
          <w:t xml:space="preserve"> </w:t>
        </w:r>
      </w:ins>
    </w:p>
    <w:p w:rsidR="00C7329A" w:rsidRDefault="00C7329A" w:rsidP="00C7329A">
      <w:pPr>
        <w:pStyle w:val="ListParagraph"/>
        <w:rPr>
          <w:ins w:id="47" w:author="Josh Klein" w:date="2015-02-24T14:08:00Z"/>
          <w:rStyle w:val="Hyperlink"/>
          <w:sz w:val="24"/>
          <w:szCs w:val="28"/>
        </w:rPr>
        <w:pPrChange w:id="48" w:author="Josh Klein" w:date="2015-02-24T14:08:00Z">
          <w:pPr>
            <w:pBdr>
              <w:bottom w:val="single" w:sz="6" w:space="1" w:color="auto"/>
            </w:pBdr>
          </w:pPr>
        </w:pPrChange>
      </w:pPr>
      <w:ins w:id="49" w:author="Josh Klein" w:date="2015-02-24T14:08:00Z">
        <w:r>
          <w:rPr>
            <w:noProof/>
            <w:sz w:val="24"/>
            <w:szCs w:val="28"/>
            <w:lang w:eastAsia="en-AU"/>
          </w:rPr>
          <w:drawing>
            <wp:inline distT="0" distB="0" distL="0" distR="0" wp14:anchorId="5D592B4D" wp14:editId="40DF01EA">
              <wp:extent cx="225631" cy="225631"/>
              <wp:effectExtent l="0" t="0" r="3175"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38155" cy="238155"/>
                      </a:xfrm>
                      <a:prstGeom prst="rect">
                        <a:avLst/>
                      </a:prstGeom>
                      <a:noFill/>
                      <a:ln>
                        <a:noFill/>
                      </a:ln>
                    </pic:spPr>
                  </pic:pic>
                </a:graphicData>
              </a:graphic>
            </wp:inline>
          </w:drawing>
        </w:r>
        <w:r w:rsidRPr="00942331">
          <w:rPr>
            <w:sz w:val="24"/>
            <w:szCs w:val="28"/>
          </w:rPr>
          <w:t xml:space="preserve"> </w:t>
        </w:r>
        <w:r>
          <w:rPr>
            <w:sz w:val="24"/>
            <w:szCs w:val="28"/>
          </w:rPr>
          <w:t xml:space="preserve"> </w:t>
        </w:r>
        <w:r w:rsidRPr="00942331">
          <w:rPr>
            <w:sz w:val="24"/>
            <w:szCs w:val="28"/>
          </w:rPr>
          <w:t xml:space="preserve">– </w:t>
        </w:r>
        <w:r w:rsidRPr="00942331">
          <w:fldChar w:fldCharType="begin"/>
        </w:r>
        <w:r w:rsidRPr="00942331">
          <w:rPr>
            <w:sz w:val="24"/>
            <w:szCs w:val="28"/>
          </w:rPr>
          <w:instrText xml:space="preserve"> HYPERLINK "http://www.Facebook.com/FAARA" </w:instrText>
        </w:r>
        <w:r w:rsidRPr="00942331">
          <w:rPr>
            <w:sz w:val="20"/>
          </w:rPr>
          <w:fldChar w:fldCharType="separate"/>
        </w:r>
        <w:r w:rsidRPr="00942331">
          <w:rPr>
            <w:rStyle w:val="Hyperlink"/>
            <w:sz w:val="24"/>
            <w:szCs w:val="28"/>
          </w:rPr>
          <w:t>www.Facebook.com/FAARA</w:t>
        </w:r>
        <w:r w:rsidRPr="00942331">
          <w:rPr>
            <w:rStyle w:val="Hyperlink"/>
            <w:sz w:val="24"/>
            <w:szCs w:val="28"/>
          </w:rPr>
          <w:fldChar w:fldCharType="end"/>
        </w:r>
      </w:ins>
    </w:p>
    <w:p w:rsidR="00675546" w:rsidRPr="00C7329A" w:rsidDel="005265CA" w:rsidRDefault="007B4994" w:rsidP="00C7329A">
      <w:pPr>
        <w:pStyle w:val="ListParagraph"/>
        <w:numPr>
          <w:ilvl w:val="0"/>
          <w:numId w:val="1"/>
        </w:numPr>
        <w:rPr>
          <w:del w:id="50" w:author="Stuart Imer" w:date="2015-01-23T16:02:00Z"/>
          <w:rPrChange w:id="51" w:author="Josh Klein" w:date="2015-02-24T14:07:00Z">
            <w:rPr>
              <w:del w:id="52" w:author="Stuart Imer" w:date="2015-01-23T16:02:00Z"/>
            </w:rPr>
          </w:rPrChange>
        </w:rPr>
        <w:pPrChange w:id="53" w:author="Josh Klein" w:date="2015-02-24T14:08:00Z">
          <w:pPr>
            <w:jc w:val="center"/>
          </w:pPr>
        </w:pPrChange>
      </w:pPr>
      <w:del w:id="54" w:author="Stuart Imer" w:date="2015-01-23T16:02:00Z">
        <w:r w:rsidRPr="00C7329A" w:rsidDel="005265CA">
          <w:rPr>
            <w:sz w:val="24"/>
            <w:rPrChange w:id="55" w:author="Josh Klein" w:date="2015-02-24T14:08:00Z">
              <w:rPr/>
            </w:rPrChange>
          </w:rPr>
          <w:delText>”</w:delText>
        </w:r>
      </w:del>
    </w:p>
    <w:p w:rsidR="00675546" w:rsidRPr="00182416" w:rsidDel="005265CA" w:rsidRDefault="007B4994" w:rsidP="00C7329A">
      <w:pPr>
        <w:pStyle w:val="ListParagraph"/>
        <w:rPr>
          <w:del w:id="56" w:author="Stuart Imer" w:date="2015-01-23T16:02:00Z"/>
          <w:sz w:val="24"/>
          <w:rPrChange w:id="57" w:author="Josh Klein" w:date="2015-02-24T14:05:00Z">
            <w:rPr>
              <w:del w:id="58" w:author="Stuart Imer" w:date="2015-01-23T16:02:00Z"/>
            </w:rPr>
          </w:rPrChange>
        </w:rPr>
        <w:pPrChange w:id="59" w:author="Josh Klein" w:date="2015-02-24T14:08:00Z">
          <w:pPr/>
        </w:pPrChange>
      </w:pPr>
      <w:del w:id="60" w:author="Stuart Imer" w:date="2015-01-23T16:02:00Z">
        <w:r w:rsidRPr="00182416" w:rsidDel="005265CA">
          <w:rPr>
            <w:sz w:val="24"/>
            <w:rPrChange w:id="61" w:author="Josh Klein" w:date="2015-02-24T14:05:00Z">
              <w:rPr/>
            </w:rPrChange>
          </w:rPr>
          <w:delText>WEBSITE COPY:</w:delText>
        </w:r>
      </w:del>
    </w:p>
    <w:p w:rsidR="002661D9" w:rsidRPr="00182416" w:rsidDel="00A46448" w:rsidRDefault="002661D9" w:rsidP="00C7329A">
      <w:pPr>
        <w:pStyle w:val="ListParagraph"/>
        <w:rPr>
          <w:del w:id="62" w:author="Stuart Imer" w:date="2015-01-24T16:36:00Z"/>
          <w:i/>
          <w:sz w:val="24"/>
          <w:rPrChange w:id="63" w:author="Josh Klein" w:date="2015-02-24T14:05:00Z">
            <w:rPr>
              <w:del w:id="64" w:author="Stuart Imer" w:date="2015-01-24T16:36:00Z"/>
              <w:i/>
            </w:rPr>
          </w:rPrChange>
        </w:rPr>
        <w:pPrChange w:id="65" w:author="Josh Klein" w:date="2015-02-24T14:08:00Z">
          <w:pPr/>
        </w:pPrChange>
      </w:pPr>
      <w:del w:id="66" w:author="Stuart Imer" w:date="2015-01-23T16:02:00Z">
        <w:r w:rsidRPr="00182416" w:rsidDel="005265CA">
          <w:rPr>
            <w:i/>
            <w:sz w:val="24"/>
            <w:rPrChange w:id="67" w:author="Josh Klein" w:date="2015-02-24T14:05:00Z">
              <w:rPr>
                <w:i/>
              </w:rPr>
            </w:rPrChange>
          </w:rPr>
          <w:delText>“</w:delText>
        </w:r>
        <w:r w:rsidR="00675546" w:rsidRPr="00182416" w:rsidDel="005265CA">
          <w:rPr>
            <w:i/>
            <w:sz w:val="24"/>
            <w:rPrChange w:id="68" w:author="Josh Klein" w:date="2015-02-24T14:05:00Z">
              <w:rPr>
                <w:i/>
              </w:rPr>
            </w:rPrChange>
          </w:rPr>
          <w:delText>We strive to provide you with quality health care, creating the best possible outcome for your problem, whether it be foot or lower limb related, or more general physiotherapy. We treat every patient with respect and as an individual, analysing each situation and tailoring every treatment programme.</w:delText>
        </w:r>
        <w:r w:rsidRPr="00182416" w:rsidDel="005265CA">
          <w:rPr>
            <w:i/>
            <w:sz w:val="24"/>
            <w:rPrChange w:id="69" w:author="Josh Klein" w:date="2015-02-24T14:05:00Z">
              <w:rPr>
                <w:i/>
              </w:rPr>
            </w:rPrChange>
          </w:rPr>
          <w:delText>”</w:delText>
        </w:r>
      </w:del>
      <w:del w:id="70" w:author="Stuart Imer" w:date="2015-01-24T16:36:00Z">
        <w:r w:rsidRPr="00182416" w:rsidDel="00A46448">
          <w:rPr>
            <w:i/>
            <w:sz w:val="24"/>
            <w:rPrChange w:id="71" w:author="Josh Klein" w:date="2015-02-24T14:05:00Z">
              <w:rPr>
                <w:i/>
              </w:rPr>
            </w:rPrChange>
          </w:rPr>
          <w:br/>
        </w:r>
      </w:del>
    </w:p>
    <w:p w:rsidR="007B4994" w:rsidRPr="00182416" w:rsidDel="00D96596" w:rsidRDefault="007B4994" w:rsidP="00C7329A">
      <w:pPr>
        <w:pStyle w:val="ListParagraph"/>
        <w:rPr>
          <w:del w:id="72" w:author="Josh Klein" w:date="2015-02-24T14:04:00Z"/>
          <w:sz w:val="24"/>
          <w:rPrChange w:id="73" w:author="Josh Klein" w:date="2015-02-24T14:05:00Z">
            <w:rPr>
              <w:del w:id="74" w:author="Josh Klein" w:date="2015-02-24T14:04:00Z"/>
            </w:rPr>
          </w:rPrChange>
        </w:rPr>
        <w:pPrChange w:id="75" w:author="Josh Klein" w:date="2015-02-24T14:08:00Z">
          <w:pPr/>
        </w:pPrChange>
      </w:pPr>
      <w:del w:id="76" w:author="Stuart Imer" w:date="2015-01-24T16:36:00Z">
        <w:r w:rsidRPr="00182416" w:rsidDel="00A46448">
          <w:rPr>
            <w:sz w:val="24"/>
            <w:rPrChange w:id="77" w:author="Josh Klein" w:date="2015-02-24T14:05:00Z">
              <w:rPr/>
            </w:rPrChange>
          </w:rPr>
          <w:delText>REVISED COPY</w:delText>
        </w:r>
      </w:del>
    </w:p>
    <w:p w:rsidR="002661D9" w:rsidRPr="00182416" w:rsidDel="00D96596" w:rsidRDefault="002661D9" w:rsidP="00C7329A">
      <w:pPr>
        <w:pStyle w:val="ListParagraph"/>
        <w:rPr>
          <w:del w:id="78" w:author="Josh Klein" w:date="2015-02-24T14:04:00Z"/>
          <w:sz w:val="24"/>
          <w:highlight w:val="yellow"/>
          <w:u w:val="words"/>
          <w:rPrChange w:id="79" w:author="Josh Klein" w:date="2015-02-24T14:05:00Z">
            <w:rPr>
              <w:del w:id="80" w:author="Josh Klein" w:date="2015-02-24T14:04:00Z"/>
              <w:u w:val="words"/>
            </w:rPr>
          </w:rPrChange>
        </w:rPr>
        <w:pPrChange w:id="81" w:author="Josh Klein" w:date="2015-02-24T14:08:00Z">
          <w:pPr/>
        </w:pPrChange>
      </w:pPr>
      <w:del w:id="82" w:author="Josh Klein" w:date="2015-02-24T14:04:00Z">
        <w:r w:rsidRPr="00182416" w:rsidDel="00D96596">
          <w:rPr>
            <w:sz w:val="24"/>
            <w:highlight w:val="yellow"/>
            <w:rPrChange w:id="83" w:author="Josh Klein" w:date="2015-02-24T14:05:00Z">
              <w:rPr/>
            </w:rPrChange>
          </w:rPr>
          <w:delText xml:space="preserve">FAARA </w:delText>
        </w:r>
      </w:del>
      <w:ins w:id="84" w:author="Stuart Imer" w:date="2015-01-23T16:03:00Z">
        <w:del w:id="85" w:author="Josh Klein" w:date="2015-01-29T16:33:00Z">
          <w:r w:rsidR="005265CA" w:rsidRPr="00182416" w:rsidDel="003D5CC0">
            <w:rPr>
              <w:sz w:val="24"/>
              <w:highlight w:val="yellow"/>
              <w:rPrChange w:id="86" w:author="Josh Klein" w:date="2015-02-24T14:05:00Z">
                <w:rPr/>
              </w:rPrChange>
            </w:rPr>
            <w:delText>have</w:delText>
          </w:r>
        </w:del>
      </w:ins>
      <w:ins w:id="87" w:author="Ron Klein" w:date="2015-02-10T11:51:00Z">
        <w:del w:id="88" w:author="Josh Klein" w:date="2015-02-24T14:04:00Z">
          <w:r w:rsidR="00432A96" w:rsidRPr="00182416" w:rsidDel="00D96596">
            <w:rPr>
              <w:sz w:val="24"/>
              <w:highlight w:val="yellow"/>
              <w:rPrChange w:id="89" w:author="Josh Klein" w:date="2015-02-24T14:05:00Z">
                <w:rPr>
                  <w:sz w:val="28"/>
                </w:rPr>
              </w:rPrChange>
            </w:rPr>
            <w:delText xml:space="preserve">is </w:delText>
          </w:r>
        </w:del>
      </w:ins>
      <w:del w:id="90" w:author="Josh Klein" w:date="2015-02-24T14:04:00Z">
        <w:r w:rsidRPr="00182416" w:rsidDel="00D96596">
          <w:rPr>
            <w:sz w:val="24"/>
            <w:highlight w:val="yellow"/>
            <w:rPrChange w:id="91" w:author="Josh Klein" w:date="2015-02-24T14:05:00Z">
              <w:rPr/>
            </w:rPrChange>
          </w:rPr>
          <w:delText>are quickly</w:delText>
        </w:r>
      </w:del>
      <w:del w:id="92" w:author="Josh Klein" w:date="2015-01-30T15:33:00Z">
        <w:r w:rsidRPr="00182416" w:rsidDel="00777730">
          <w:rPr>
            <w:sz w:val="24"/>
            <w:highlight w:val="yellow"/>
            <w:rPrChange w:id="93" w:author="Josh Klein" w:date="2015-02-24T14:05:00Z">
              <w:rPr/>
            </w:rPrChange>
          </w:rPr>
          <w:delText xml:space="preserve"> </w:delText>
        </w:r>
      </w:del>
      <w:del w:id="94" w:author="Josh Klein" w:date="2015-02-02T23:01:00Z">
        <w:r w:rsidRPr="00182416" w:rsidDel="0071094E">
          <w:rPr>
            <w:sz w:val="24"/>
            <w:highlight w:val="yellow"/>
            <w:rPrChange w:id="95" w:author="Josh Klein" w:date="2015-02-24T14:05:00Z">
              <w:rPr/>
            </w:rPrChange>
          </w:rPr>
          <w:delText>beco</w:delText>
        </w:r>
      </w:del>
      <w:ins w:id="96" w:author="Stuart Imer" w:date="2015-01-23T16:02:00Z">
        <w:del w:id="97" w:author="Josh Klein" w:date="2015-02-02T23:01:00Z">
          <w:r w:rsidR="005265CA" w:rsidRPr="00182416" w:rsidDel="0071094E">
            <w:rPr>
              <w:sz w:val="24"/>
              <w:highlight w:val="yellow"/>
              <w:rPrChange w:id="98" w:author="Josh Klein" w:date="2015-02-24T14:05:00Z">
                <w:rPr/>
              </w:rPrChange>
            </w:rPr>
            <w:delText>m</w:delText>
          </w:r>
        </w:del>
        <w:del w:id="99" w:author="Josh Klein" w:date="2015-01-29T16:33:00Z">
          <w:r w:rsidR="005265CA" w:rsidRPr="00182416" w:rsidDel="003D5CC0">
            <w:rPr>
              <w:sz w:val="24"/>
              <w:highlight w:val="yellow"/>
              <w:rPrChange w:id="100" w:author="Josh Klein" w:date="2015-02-24T14:05:00Z">
                <w:rPr/>
              </w:rPrChange>
            </w:rPr>
            <w:delText>e</w:delText>
          </w:r>
        </w:del>
      </w:ins>
      <w:del w:id="101" w:author="Josh Klein" w:date="2015-02-24T14:04:00Z">
        <w:r w:rsidRPr="00182416" w:rsidDel="00D96596">
          <w:rPr>
            <w:sz w:val="24"/>
            <w:highlight w:val="yellow"/>
            <w:rPrChange w:id="102" w:author="Josh Klein" w:date="2015-02-24T14:05:00Z">
              <w:rPr/>
            </w:rPrChange>
          </w:rPr>
          <w:delText>ming</w:delText>
        </w:r>
      </w:del>
      <w:del w:id="103" w:author="Josh Klein" w:date="2015-02-02T23:01:00Z">
        <w:r w:rsidRPr="00182416" w:rsidDel="0071094E">
          <w:rPr>
            <w:sz w:val="24"/>
            <w:highlight w:val="yellow"/>
            <w:rPrChange w:id="104" w:author="Josh Klein" w:date="2015-02-24T14:05:00Z">
              <w:rPr/>
            </w:rPrChange>
          </w:rPr>
          <w:delText xml:space="preserve"> </w:delText>
        </w:r>
      </w:del>
      <w:del w:id="105" w:author="Josh Klein" w:date="2015-02-24T14:04:00Z">
        <w:r w:rsidRPr="00182416" w:rsidDel="00D96596">
          <w:rPr>
            <w:sz w:val="24"/>
            <w:highlight w:val="yellow"/>
            <w:rPrChange w:id="106" w:author="Josh Klein" w:date="2015-02-24T14:05:00Z">
              <w:rPr/>
            </w:rPrChange>
          </w:rPr>
          <w:delText xml:space="preserve">the leading provider of </w:delText>
        </w:r>
      </w:del>
      <w:ins w:id="107" w:author="Stuart Imer" w:date="2015-01-23T16:03:00Z">
        <w:del w:id="108" w:author="Josh Klein" w:date="2015-01-29T16:32:00Z">
          <w:r w:rsidR="005265CA" w:rsidRPr="00182416" w:rsidDel="003D5CC0">
            <w:rPr>
              <w:sz w:val="24"/>
              <w:highlight w:val="yellow"/>
              <w:rPrChange w:id="109" w:author="Josh Klein" w:date="2015-02-24T14:05:00Z">
                <w:rPr/>
              </w:rPrChange>
            </w:rPr>
            <w:delText xml:space="preserve">best practice </w:delText>
          </w:r>
        </w:del>
      </w:ins>
      <w:del w:id="110" w:author="Josh Klein" w:date="2015-02-24T14:04:00Z">
        <w:r w:rsidRPr="00182416" w:rsidDel="00D96596">
          <w:rPr>
            <w:sz w:val="24"/>
            <w:highlight w:val="yellow"/>
            <w:rPrChange w:id="111" w:author="Josh Klein" w:date="2015-02-24T14:05:00Z">
              <w:rPr/>
            </w:rPrChange>
          </w:rPr>
          <w:delText xml:space="preserve">rehabilitation for Foot &amp; Ankle injury and surgery in </w:delText>
        </w:r>
        <w:r w:rsidR="005265CA" w:rsidRPr="00182416" w:rsidDel="00D96596">
          <w:rPr>
            <w:sz w:val="24"/>
            <w:highlight w:val="yellow"/>
            <w:rPrChange w:id="112" w:author="Josh Klein" w:date="2015-02-24T14:05:00Z">
              <w:rPr/>
            </w:rPrChange>
          </w:rPr>
          <w:delText>Victoria</w:delText>
        </w:r>
        <w:r w:rsidRPr="00182416" w:rsidDel="00D96596">
          <w:rPr>
            <w:sz w:val="24"/>
            <w:highlight w:val="yellow"/>
            <w:rPrChange w:id="113" w:author="Josh Klein" w:date="2015-02-24T14:05:00Z">
              <w:rPr/>
            </w:rPrChange>
          </w:rPr>
          <w:delText xml:space="preserve">. </w:delText>
        </w:r>
      </w:del>
      <w:del w:id="114" w:author="Josh Klein" w:date="2015-01-29T16:34:00Z">
        <w:r w:rsidRPr="00182416" w:rsidDel="003D5CC0">
          <w:rPr>
            <w:sz w:val="24"/>
            <w:highlight w:val="yellow"/>
            <w:rPrChange w:id="115" w:author="Josh Klein" w:date="2015-02-24T14:05:00Z">
              <w:rPr/>
            </w:rPrChange>
          </w:rPr>
          <w:delText xml:space="preserve"> </w:delText>
        </w:r>
      </w:del>
      <w:del w:id="116" w:author="Josh Klein" w:date="2015-02-24T14:04:00Z">
        <w:r w:rsidRPr="00182416" w:rsidDel="00D96596">
          <w:rPr>
            <w:sz w:val="24"/>
            <w:highlight w:val="yellow"/>
            <w:rPrChange w:id="117" w:author="Josh Klein" w:date="2015-02-24T14:05:00Z">
              <w:rPr/>
            </w:rPrChange>
          </w:rPr>
          <w:delText>We are dedicated to seeing our patients through the rehabilitation process</w:delText>
        </w:r>
      </w:del>
      <w:ins w:id="118" w:author="Stuart Imer" w:date="2015-01-24T17:02:00Z">
        <w:del w:id="119" w:author="Josh Klein" w:date="2015-02-24T14:04:00Z">
          <w:r w:rsidR="00FE2F1F" w:rsidRPr="00182416" w:rsidDel="00D96596">
            <w:rPr>
              <w:sz w:val="24"/>
              <w:highlight w:val="yellow"/>
              <w:rPrChange w:id="120" w:author="Josh Klein" w:date="2015-02-24T14:05:00Z">
                <w:rPr/>
              </w:rPrChange>
            </w:rPr>
            <w:delText xml:space="preserve">, </w:delText>
          </w:r>
        </w:del>
      </w:ins>
      <w:del w:id="121" w:author="Josh Klein" w:date="2015-02-24T14:04:00Z">
        <w:r w:rsidRPr="00182416" w:rsidDel="00D96596">
          <w:rPr>
            <w:sz w:val="24"/>
            <w:highlight w:val="yellow"/>
            <w:rPrChange w:id="122" w:author="Josh Klein" w:date="2015-02-24T14:05:00Z">
              <w:rPr/>
            </w:rPrChange>
          </w:rPr>
          <w:delText xml:space="preserve"> from start to finish with the hig</w:delText>
        </w:r>
        <w:r w:rsidR="005265CA" w:rsidRPr="00182416" w:rsidDel="00D96596">
          <w:rPr>
            <w:sz w:val="24"/>
            <w:highlight w:val="yellow"/>
            <w:rPrChange w:id="123" w:author="Josh Klein" w:date="2015-02-24T14:05:00Z">
              <w:rPr/>
            </w:rPrChange>
          </w:rPr>
          <w:delText xml:space="preserve">hest level of care &amp; expertise. </w:delText>
        </w:r>
      </w:del>
      <w:ins w:id="124" w:author="Stuart Imer" w:date="2015-01-23T15:54:00Z">
        <w:del w:id="125" w:author="Josh Klein" w:date="2015-01-29T16:32:00Z">
          <w:r w:rsidR="005265CA" w:rsidRPr="00182416" w:rsidDel="003D5CC0">
            <w:rPr>
              <w:sz w:val="24"/>
              <w:highlight w:val="yellow"/>
              <w:rPrChange w:id="126" w:author="Josh Klein" w:date="2015-02-24T14:05:00Z">
                <w:rPr/>
              </w:rPrChange>
            </w:rPr>
            <w:delText xml:space="preserve">We will diagnose, and correct your problem, or in some </w:delText>
          </w:r>
          <w:r w:rsidR="0054144F" w:rsidRPr="00182416" w:rsidDel="003D5CC0">
            <w:rPr>
              <w:sz w:val="24"/>
              <w:highlight w:val="yellow"/>
              <w:rPrChange w:id="127" w:author="Josh Klein" w:date="2015-02-24T14:05:00Z">
                <w:rPr/>
              </w:rPrChange>
            </w:rPr>
            <w:delText xml:space="preserve">cases refer you to </w:delText>
          </w:r>
        </w:del>
      </w:ins>
      <w:ins w:id="128" w:author="Stuart Imer" w:date="2015-01-24T17:09:00Z">
        <w:del w:id="129" w:author="Josh Klein" w:date="2015-01-29T16:32:00Z">
          <w:r w:rsidR="0054144F" w:rsidRPr="00182416" w:rsidDel="003D5CC0">
            <w:rPr>
              <w:sz w:val="24"/>
              <w:highlight w:val="yellow"/>
              <w:rPrChange w:id="130" w:author="Josh Klein" w:date="2015-02-24T14:05:00Z">
                <w:rPr/>
              </w:rPrChange>
            </w:rPr>
            <w:delText xml:space="preserve">medical </w:delText>
          </w:r>
        </w:del>
      </w:ins>
      <w:ins w:id="131" w:author="Stuart Imer" w:date="2015-01-23T15:54:00Z">
        <w:del w:id="132" w:author="Josh Klein" w:date="2015-01-29T16:32:00Z">
          <w:r w:rsidR="0054144F" w:rsidRPr="00182416" w:rsidDel="003D5CC0">
            <w:rPr>
              <w:sz w:val="24"/>
              <w:highlight w:val="yellow"/>
              <w:rPrChange w:id="133" w:author="Josh Klein" w:date="2015-02-24T14:05:00Z">
                <w:rPr/>
              </w:rPrChange>
            </w:rPr>
            <w:delText>specialists,</w:delText>
          </w:r>
          <w:r w:rsidR="005265CA" w:rsidRPr="00182416" w:rsidDel="003D5CC0">
            <w:rPr>
              <w:sz w:val="24"/>
              <w:highlight w:val="yellow"/>
              <w:rPrChange w:id="134" w:author="Josh Klein" w:date="2015-02-24T14:05:00Z">
                <w:rPr/>
              </w:rPrChange>
            </w:rPr>
            <w:delText xml:space="preserve"> to assist you in obtaining the best possible</w:delText>
          </w:r>
        </w:del>
      </w:ins>
      <w:ins w:id="135" w:author="Stuart Imer" w:date="2015-01-23T15:59:00Z">
        <w:del w:id="136" w:author="Josh Klein" w:date="2015-01-29T16:32:00Z">
          <w:r w:rsidR="005265CA" w:rsidRPr="00182416" w:rsidDel="003D5CC0">
            <w:rPr>
              <w:sz w:val="24"/>
              <w:highlight w:val="yellow"/>
              <w:rPrChange w:id="137" w:author="Josh Klein" w:date="2015-02-24T14:05:00Z">
                <w:rPr/>
              </w:rPrChange>
            </w:rPr>
            <w:delText xml:space="preserve"> outcome</w:delText>
          </w:r>
        </w:del>
      </w:ins>
      <w:ins w:id="138" w:author="Stuart Imer" w:date="2015-01-23T15:54:00Z">
        <w:del w:id="139" w:author="Josh Klein" w:date="2015-01-29T16:32:00Z">
          <w:r w:rsidR="00A46448" w:rsidRPr="00182416" w:rsidDel="003D5CC0">
            <w:rPr>
              <w:sz w:val="24"/>
              <w:highlight w:val="yellow"/>
              <w:rPrChange w:id="140" w:author="Josh Klein" w:date="2015-02-24T14:05:00Z">
                <w:rPr/>
              </w:rPrChange>
            </w:rPr>
            <w:delText xml:space="preserve"> for your condition.</w:delText>
          </w:r>
        </w:del>
      </w:ins>
    </w:p>
    <w:p w:rsidR="002661D9" w:rsidRPr="00182416" w:rsidDel="00E273E4" w:rsidRDefault="002661D9" w:rsidP="00C7329A">
      <w:pPr>
        <w:pStyle w:val="ListParagraph"/>
        <w:rPr>
          <w:del w:id="141" w:author="Josh Klein" w:date="2015-02-03T16:49:00Z"/>
          <w:sz w:val="24"/>
          <w:highlight w:val="yellow"/>
          <w:rPrChange w:id="142" w:author="Josh Klein" w:date="2015-02-24T14:05:00Z">
            <w:rPr>
              <w:del w:id="143" w:author="Josh Klein" w:date="2015-02-03T16:49:00Z"/>
            </w:rPr>
          </w:rPrChange>
        </w:rPr>
        <w:pPrChange w:id="144" w:author="Josh Klein" w:date="2015-02-24T14:08:00Z">
          <w:pPr/>
        </w:pPrChange>
      </w:pPr>
      <w:del w:id="145" w:author="Josh Klein" w:date="2015-02-24T14:04:00Z">
        <w:r w:rsidRPr="00182416" w:rsidDel="00D96596">
          <w:rPr>
            <w:sz w:val="24"/>
            <w:highlight w:val="yellow"/>
            <w:rPrChange w:id="146" w:author="Josh Klein" w:date="2015-02-24T14:05:00Z">
              <w:rPr/>
            </w:rPrChange>
          </w:rPr>
          <w:delText xml:space="preserve">Whether you’re an elite athlete, weekend </w:delText>
        </w:r>
      </w:del>
      <w:del w:id="147" w:author="Josh Klein" w:date="2015-01-29T16:33:00Z">
        <w:r w:rsidRPr="00182416" w:rsidDel="003D5CC0">
          <w:rPr>
            <w:sz w:val="24"/>
            <w:highlight w:val="yellow"/>
            <w:rPrChange w:id="148" w:author="Josh Klein" w:date="2015-02-24T14:05:00Z">
              <w:rPr/>
            </w:rPrChange>
          </w:rPr>
          <w:delText>bush</w:delText>
        </w:r>
        <w:r w:rsidR="005E7822" w:rsidRPr="00182416" w:rsidDel="003D5CC0">
          <w:rPr>
            <w:sz w:val="24"/>
            <w:highlight w:val="yellow"/>
            <w:rPrChange w:id="149" w:author="Josh Klein" w:date="2015-02-24T14:05:00Z">
              <w:rPr/>
            </w:rPrChange>
          </w:rPr>
          <w:delText>-</w:delText>
        </w:r>
      </w:del>
      <w:del w:id="150" w:author="Josh Klein" w:date="2015-02-24T14:04:00Z">
        <w:r w:rsidR="005E7822" w:rsidRPr="00182416" w:rsidDel="00D96596">
          <w:rPr>
            <w:sz w:val="24"/>
            <w:highlight w:val="yellow"/>
            <w:rPrChange w:id="151" w:author="Josh Klein" w:date="2015-02-24T14:05:00Z">
              <w:rPr/>
            </w:rPrChange>
          </w:rPr>
          <w:delText>walker</w:delText>
        </w:r>
      </w:del>
      <w:ins w:id="152" w:author="Stuart Imer" w:date="2015-01-24T16:37:00Z">
        <w:del w:id="153" w:author="Josh Klein" w:date="2015-02-24T14:04:00Z">
          <w:r w:rsidR="00A46448" w:rsidRPr="00182416" w:rsidDel="00D96596">
            <w:rPr>
              <w:sz w:val="24"/>
              <w:highlight w:val="yellow"/>
              <w:rPrChange w:id="154" w:author="Josh Klein" w:date="2015-02-24T14:05:00Z">
                <w:rPr/>
              </w:rPrChange>
            </w:rPr>
            <w:delText>,</w:delText>
          </w:r>
        </w:del>
      </w:ins>
      <w:del w:id="155" w:author="Josh Klein" w:date="2015-02-24T14:04:00Z">
        <w:r w:rsidR="005E7822" w:rsidRPr="00182416" w:rsidDel="00D96596">
          <w:rPr>
            <w:sz w:val="24"/>
            <w:highlight w:val="yellow"/>
            <w:rPrChange w:id="156" w:author="Josh Klein" w:date="2015-02-24T14:05:00Z">
              <w:rPr/>
            </w:rPrChange>
          </w:rPr>
          <w:delText xml:space="preserve"> or </w:delText>
        </w:r>
      </w:del>
      <w:ins w:id="157" w:author="Stuart Imer" w:date="2015-01-24T16:37:00Z">
        <w:del w:id="158" w:author="Josh Klein" w:date="2015-02-24T14:04:00Z">
          <w:r w:rsidR="00A46448" w:rsidRPr="00182416" w:rsidDel="00D96596">
            <w:rPr>
              <w:sz w:val="24"/>
              <w:highlight w:val="yellow"/>
              <w:rPrChange w:id="159" w:author="Josh Klein" w:date="2015-02-24T14:05:00Z">
                <w:rPr/>
              </w:rPrChange>
            </w:rPr>
            <w:delText xml:space="preserve">just </w:delText>
          </w:r>
        </w:del>
        <w:del w:id="160" w:author="Josh Klein" w:date="2015-01-29T16:33:00Z">
          <w:r w:rsidR="00A46448" w:rsidRPr="00182416" w:rsidDel="003D5CC0">
            <w:rPr>
              <w:sz w:val="24"/>
              <w:highlight w:val="yellow"/>
              <w:rPrChange w:id="161" w:author="Josh Klein" w:date="2015-02-24T14:05:00Z">
                <w:rPr/>
              </w:rPrChange>
            </w:rPr>
            <w:delText>walk</w:delText>
          </w:r>
        </w:del>
        <w:del w:id="162" w:author="Josh Klein" w:date="2015-02-24T14:04:00Z">
          <w:r w:rsidR="00A46448" w:rsidRPr="00182416" w:rsidDel="00D96596">
            <w:rPr>
              <w:sz w:val="24"/>
              <w:highlight w:val="yellow"/>
              <w:rPrChange w:id="163" w:author="Josh Klein" w:date="2015-02-24T14:05:00Z">
                <w:rPr/>
              </w:rPrChange>
            </w:rPr>
            <w:delText xml:space="preserve"> to</w:delText>
          </w:r>
        </w:del>
        <w:del w:id="164" w:author="Josh Klein" w:date="2015-01-29T18:55:00Z">
          <w:r w:rsidR="00A46448" w:rsidRPr="00182416" w:rsidDel="000054CC">
            <w:rPr>
              <w:sz w:val="24"/>
              <w:highlight w:val="yellow"/>
              <w:rPrChange w:id="165" w:author="Josh Klein" w:date="2015-02-24T14:05:00Z">
                <w:rPr/>
              </w:rPrChange>
            </w:rPr>
            <w:delText xml:space="preserve"> and from</w:delText>
          </w:r>
        </w:del>
        <w:del w:id="166" w:author="Josh Klein" w:date="2015-02-24T14:04:00Z">
          <w:r w:rsidR="00A46448" w:rsidRPr="00182416" w:rsidDel="00D96596">
            <w:rPr>
              <w:sz w:val="24"/>
              <w:highlight w:val="yellow"/>
              <w:rPrChange w:id="167" w:author="Josh Klein" w:date="2015-02-24T14:05:00Z">
                <w:rPr/>
              </w:rPrChange>
            </w:rPr>
            <w:delText xml:space="preserve"> </w:delText>
          </w:r>
        </w:del>
        <w:del w:id="168" w:author="Josh Klein" w:date="2015-02-03T16:51:00Z">
          <w:r w:rsidR="00A46448" w:rsidRPr="00182416" w:rsidDel="00E273E4">
            <w:rPr>
              <w:sz w:val="24"/>
              <w:highlight w:val="yellow"/>
              <w:rPrChange w:id="169" w:author="Josh Klein" w:date="2015-02-24T14:05:00Z">
                <w:rPr/>
              </w:rPrChange>
            </w:rPr>
            <w:delText xml:space="preserve">the </w:delText>
          </w:r>
        </w:del>
      </w:ins>
      <w:del w:id="170" w:author="Josh Klein" w:date="2015-02-03T16:51:00Z">
        <w:r w:rsidR="005E7822" w:rsidRPr="00182416" w:rsidDel="00E273E4">
          <w:rPr>
            <w:sz w:val="24"/>
            <w:highlight w:val="yellow"/>
            <w:rPrChange w:id="171" w:author="Josh Klein" w:date="2015-02-24T14:05:00Z">
              <w:rPr/>
            </w:rPrChange>
          </w:rPr>
          <w:delText>office</w:delText>
        </w:r>
      </w:del>
      <w:del w:id="172" w:author="Josh Klein" w:date="2015-02-24T14:04:00Z">
        <w:r w:rsidR="005E7822" w:rsidRPr="00182416" w:rsidDel="00D96596">
          <w:rPr>
            <w:sz w:val="24"/>
            <w:highlight w:val="yellow"/>
            <w:rPrChange w:id="173" w:author="Josh Klein" w:date="2015-02-24T14:05:00Z">
              <w:rPr/>
            </w:rPrChange>
          </w:rPr>
          <w:delText xml:space="preserve"> commuter</w:delText>
        </w:r>
        <w:r w:rsidRPr="00182416" w:rsidDel="00D96596">
          <w:rPr>
            <w:sz w:val="24"/>
            <w:highlight w:val="yellow"/>
            <w:rPrChange w:id="174" w:author="Josh Klein" w:date="2015-02-24T14:05:00Z">
              <w:rPr/>
            </w:rPrChange>
          </w:rPr>
          <w:delText>, we offer outstanding quality treatment &amp; support</w:delText>
        </w:r>
      </w:del>
      <w:ins w:id="175" w:author="Stuart Imer" w:date="2015-01-24T16:37:00Z">
        <w:del w:id="176" w:author="Josh Klein" w:date="2015-02-24T14:04:00Z">
          <w:r w:rsidR="00A46448" w:rsidRPr="00182416" w:rsidDel="00D96596">
            <w:rPr>
              <w:sz w:val="24"/>
              <w:highlight w:val="yellow"/>
              <w:rPrChange w:id="177" w:author="Josh Klein" w:date="2015-02-24T14:05:00Z">
                <w:rPr/>
              </w:rPrChange>
            </w:rPr>
            <w:delText>; t</w:delText>
          </w:r>
        </w:del>
      </w:ins>
      <w:del w:id="178" w:author="Josh Klein" w:date="2015-02-24T14:04:00Z">
        <w:r w:rsidRPr="00182416" w:rsidDel="00D96596">
          <w:rPr>
            <w:sz w:val="24"/>
            <w:highlight w:val="yellow"/>
            <w:rPrChange w:id="179" w:author="Josh Klein" w:date="2015-02-24T14:05:00Z">
              <w:rPr/>
            </w:rPrChange>
          </w:rPr>
          <w:delText>. To get you back to your usual functional capacity</w:delText>
        </w:r>
      </w:del>
      <w:ins w:id="180" w:author="Stuart Imer" w:date="2015-01-24T16:38:00Z">
        <w:del w:id="181" w:author="Josh Klein" w:date="2015-01-29T18:56:00Z">
          <w:r w:rsidR="00A46448" w:rsidRPr="00182416" w:rsidDel="000054CC">
            <w:rPr>
              <w:sz w:val="24"/>
              <w:highlight w:val="yellow"/>
              <w:rPrChange w:id="182" w:author="Josh Klein" w:date="2015-02-24T14:05:00Z">
                <w:rPr/>
              </w:rPrChange>
            </w:rPr>
            <w:delText xml:space="preserve"> and </w:delText>
          </w:r>
        </w:del>
      </w:ins>
      <w:del w:id="183" w:author="Josh Klein" w:date="2015-02-24T14:04:00Z">
        <w:r w:rsidRPr="00182416" w:rsidDel="00D96596">
          <w:rPr>
            <w:sz w:val="24"/>
            <w:highlight w:val="yellow"/>
            <w:rPrChange w:id="184" w:author="Josh Klein" w:date="2015-02-24T14:05:00Z">
              <w:rPr/>
            </w:rPrChange>
          </w:rPr>
          <w:delText>, moving pain free with confidence.</w:delText>
        </w:r>
      </w:del>
    </w:p>
    <w:p w:rsidR="007B4994" w:rsidRPr="00182416" w:rsidDel="003D5CC0" w:rsidRDefault="007B4994" w:rsidP="00C7329A">
      <w:pPr>
        <w:pStyle w:val="ListParagraph"/>
        <w:rPr>
          <w:del w:id="185" w:author="Josh Klein" w:date="2015-01-29T16:34:00Z"/>
          <w:sz w:val="24"/>
          <w:highlight w:val="yellow"/>
          <w:rPrChange w:id="186" w:author="Josh Klein" w:date="2015-02-24T14:05:00Z">
            <w:rPr>
              <w:del w:id="187" w:author="Josh Klein" w:date="2015-01-29T16:34:00Z"/>
            </w:rPr>
          </w:rPrChange>
        </w:rPr>
        <w:pPrChange w:id="188" w:author="Josh Klein" w:date="2015-02-24T14:08:00Z">
          <w:pPr/>
        </w:pPrChange>
      </w:pPr>
      <w:del w:id="189" w:author="Josh Klein" w:date="2015-01-29T16:34:00Z">
        <w:r w:rsidRPr="00182416" w:rsidDel="003D5CC0">
          <w:rPr>
            <w:sz w:val="24"/>
            <w:highlight w:val="yellow"/>
            <w:rPrChange w:id="190" w:author="Josh Klein" w:date="2015-02-24T14:05:00Z">
              <w:rPr/>
            </w:rPrChange>
          </w:rPr>
          <w:delText xml:space="preserve">Our principle practitioner Stuart Imer has </w:delText>
        </w:r>
      </w:del>
      <w:ins w:id="191" w:author="Stuart Imer" w:date="2015-01-23T15:57:00Z">
        <w:del w:id="192" w:author="Josh Klein" w:date="2015-01-29T16:34:00Z">
          <w:r w:rsidR="005265CA" w:rsidRPr="00182416" w:rsidDel="003D5CC0">
            <w:rPr>
              <w:sz w:val="24"/>
              <w:highlight w:val="yellow"/>
              <w:rPrChange w:id="193" w:author="Josh Klein" w:date="2015-02-24T14:05:00Z">
                <w:rPr/>
              </w:rPrChange>
            </w:rPr>
            <w:delText>close to 3</w:delText>
          </w:r>
        </w:del>
      </w:ins>
      <w:del w:id="194" w:author="Josh Klein" w:date="2015-01-29T16:34:00Z">
        <w:r w:rsidRPr="00182416" w:rsidDel="003D5CC0">
          <w:rPr>
            <w:sz w:val="24"/>
            <w:highlight w:val="yellow"/>
            <w:rPrChange w:id="195" w:author="Josh Klein" w:date="2015-02-24T14:05:00Z">
              <w:rPr/>
            </w:rPrChange>
          </w:rPr>
          <w:delText xml:space="preserve">over 20 years of experience in both general &amp; </w:delText>
        </w:r>
      </w:del>
      <w:ins w:id="196" w:author="Stuart Imer" w:date="2015-01-24T16:58:00Z">
        <w:del w:id="197" w:author="Josh Klein" w:date="2015-01-29T16:34:00Z">
          <w:r w:rsidR="00FE2F1F" w:rsidRPr="00182416" w:rsidDel="003D5CC0">
            <w:rPr>
              <w:sz w:val="24"/>
              <w:highlight w:val="yellow"/>
              <w:rPrChange w:id="198" w:author="Josh Klein" w:date="2015-02-24T14:05:00Z">
                <w:rPr/>
              </w:rPrChange>
            </w:rPr>
            <w:delText xml:space="preserve">Foot &amp; Ankle </w:delText>
          </w:r>
        </w:del>
      </w:ins>
      <w:del w:id="199" w:author="Josh Klein" w:date="2015-01-29T16:34:00Z">
        <w:r w:rsidRPr="00182416" w:rsidDel="003D5CC0">
          <w:rPr>
            <w:sz w:val="24"/>
            <w:highlight w:val="yellow"/>
            <w:rPrChange w:id="200" w:author="Josh Klein" w:date="2015-02-24T14:05:00Z">
              <w:rPr/>
            </w:rPrChange>
          </w:rPr>
          <w:delText xml:space="preserve">lower limb physiotherapy &amp; rehabilitation. </w:delText>
        </w:r>
      </w:del>
      <w:del w:id="201" w:author="Josh Klein" w:date="2015-01-29T16:33:00Z">
        <w:r w:rsidRPr="00182416" w:rsidDel="003D5CC0">
          <w:rPr>
            <w:sz w:val="24"/>
            <w:highlight w:val="yellow"/>
            <w:rPrChange w:id="202" w:author="Josh Klein" w:date="2015-02-24T14:05:00Z">
              <w:rPr/>
            </w:rPrChange>
          </w:rPr>
          <w:delText xml:space="preserve">He’s among the leading foot and ankle </w:delText>
        </w:r>
      </w:del>
      <w:ins w:id="203" w:author="Stuart Imer" w:date="2015-01-23T15:57:00Z">
        <w:del w:id="204" w:author="Josh Klein" w:date="2015-01-29T16:33:00Z">
          <w:r w:rsidR="005265CA" w:rsidRPr="00182416" w:rsidDel="003D5CC0">
            <w:rPr>
              <w:sz w:val="24"/>
              <w:highlight w:val="yellow"/>
              <w:rPrChange w:id="205" w:author="Josh Klein" w:date="2015-02-24T14:05:00Z">
                <w:rPr/>
              </w:rPrChange>
            </w:rPr>
            <w:delText>experts</w:delText>
          </w:r>
        </w:del>
      </w:ins>
      <w:del w:id="206" w:author="Josh Klein" w:date="2015-01-29T16:33:00Z">
        <w:r w:rsidRPr="00182416" w:rsidDel="003D5CC0">
          <w:rPr>
            <w:sz w:val="24"/>
            <w:highlight w:val="yellow"/>
            <w:rPrChange w:id="207" w:author="Josh Klein" w:date="2015-02-24T14:05:00Z">
              <w:rPr/>
            </w:rPrChange>
          </w:rPr>
          <w:delText>specialists in Australia</w:delText>
        </w:r>
      </w:del>
      <w:ins w:id="208" w:author="Stuart Imer" w:date="2015-01-24T17:10:00Z">
        <w:del w:id="209" w:author="Josh Klein" w:date="2015-01-29T16:33:00Z">
          <w:r w:rsidR="0054144F" w:rsidRPr="00182416" w:rsidDel="003D5CC0">
            <w:rPr>
              <w:sz w:val="24"/>
              <w:highlight w:val="yellow"/>
              <w:rPrChange w:id="210" w:author="Josh Klein" w:date="2015-02-24T14:05:00Z">
                <w:rPr/>
              </w:rPrChange>
            </w:rPr>
            <w:delText>, and lectures regularly to Post Graduate Physios and Podiatrists.</w:delText>
          </w:r>
        </w:del>
      </w:ins>
      <w:del w:id="211" w:author="Josh Klein" w:date="2015-01-29T16:33:00Z">
        <w:r w:rsidRPr="00182416" w:rsidDel="003D5CC0">
          <w:rPr>
            <w:sz w:val="24"/>
            <w:highlight w:val="yellow"/>
            <w:rPrChange w:id="212" w:author="Josh Klein" w:date="2015-02-24T14:05:00Z">
              <w:rPr/>
            </w:rPrChange>
          </w:rPr>
          <w:delText xml:space="preserve">. </w:delText>
        </w:r>
      </w:del>
      <w:ins w:id="213" w:author="Stuart Imer" w:date="2015-01-23T15:58:00Z">
        <w:del w:id="214" w:author="Josh Klein" w:date="2015-01-29T16:34:00Z">
          <w:r w:rsidR="005265CA" w:rsidRPr="00182416" w:rsidDel="003D5CC0">
            <w:rPr>
              <w:sz w:val="24"/>
              <w:highlight w:val="yellow"/>
              <w:rPrChange w:id="215" w:author="Josh Klein" w:date="2015-02-24T14:05:00Z">
                <w:rPr/>
              </w:rPrChange>
            </w:rPr>
            <w:delText>At FAARA we have assembled a team of experts (from podiatry and physio backgrounds), to provide the care you require.</w:delText>
          </w:r>
        </w:del>
      </w:ins>
    </w:p>
    <w:p w:rsidR="00F704D4" w:rsidRPr="00182416" w:rsidDel="003D5CC0" w:rsidRDefault="007B4994" w:rsidP="00C7329A">
      <w:pPr>
        <w:pStyle w:val="ListParagraph"/>
        <w:rPr>
          <w:ins w:id="216" w:author="Stuart Imer" w:date="2015-01-24T17:13:00Z"/>
          <w:del w:id="217" w:author="Josh Klein" w:date="2015-01-29T16:32:00Z"/>
          <w:sz w:val="24"/>
          <w:highlight w:val="yellow"/>
          <w:rPrChange w:id="218" w:author="Josh Klein" w:date="2015-02-24T14:05:00Z">
            <w:rPr>
              <w:ins w:id="219" w:author="Stuart Imer" w:date="2015-01-24T17:13:00Z"/>
              <w:del w:id="220" w:author="Josh Klein" w:date="2015-01-29T16:32:00Z"/>
            </w:rPr>
          </w:rPrChange>
        </w:rPr>
        <w:pPrChange w:id="221" w:author="Josh Klein" w:date="2015-02-24T14:08:00Z">
          <w:pPr>
            <w:pBdr>
              <w:bottom w:val="single" w:sz="6" w:space="1" w:color="auto"/>
            </w:pBdr>
          </w:pPr>
        </w:pPrChange>
      </w:pPr>
      <w:del w:id="222" w:author="Josh Klein" w:date="2015-01-29T16:32:00Z">
        <w:r w:rsidRPr="00182416" w:rsidDel="003D5CC0">
          <w:rPr>
            <w:sz w:val="24"/>
            <w:highlight w:val="yellow"/>
            <w:rPrChange w:id="223" w:author="Josh Klein" w:date="2015-02-24T14:05:00Z">
              <w:rPr/>
            </w:rPrChange>
          </w:rPr>
          <w:delText xml:space="preserve">We have FOUR locations across Melbourne &amp; a variety of affiliates. Making us conveniently accessible to all types of patient, everywhere. </w:delText>
        </w:r>
      </w:del>
      <w:ins w:id="224" w:author="Stuart Imer" w:date="2015-01-24T16:58:00Z">
        <w:del w:id="225" w:author="Josh Klein" w:date="2015-01-29T16:32:00Z">
          <w:r w:rsidR="00FE2F1F" w:rsidRPr="00182416" w:rsidDel="003D5CC0">
            <w:rPr>
              <w:sz w:val="24"/>
              <w:highlight w:val="yellow"/>
              <w:rPrChange w:id="226" w:author="Josh Klein" w:date="2015-02-24T14:05:00Z">
                <w:rPr/>
              </w:rPrChange>
            </w:rPr>
            <w:delText>We wil</w:delText>
          </w:r>
        </w:del>
      </w:ins>
      <w:ins w:id="227" w:author="Stuart Imer" w:date="2015-01-24T16:59:00Z">
        <w:del w:id="228" w:author="Josh Klein" w:date="2015-01-29T16:32:00Z">
          <w:r w:rsidR="00FE2F1F" w:rsidRPr="00182416" w:rsidDel="003D5CC0">
            <w:rPr>
              <w:sz w:val="24"/>
              <w:highlight w:val="yellow"/>
              <w:rPrChange w:id="229" w:author="Josh Klein" w:date="2015-02-24T14:05:00Z">
                <w:rPr/>
              </w:rPrChange>
            </w:rPr>
            <w:delText>l</w:delText>
          </w:r>
        </w:del>
      </w:ins>
      <w:ins w:id="230" w:author="Stuart Imer" w:date="2015-01-24T16:58:00Z">
        <w:del w:id="231" w:author="Josh Klein" w:date="2015-01-29T16:32:00Z">
          <w:r w:rsidR="00FE2F1F" w:rsidRPr="00182416" w:rsidDel="003D5CC0">
            <w:rPr>
              <w:sz w:val="24"/>
              <w:highlight w:val="yellow"/>
              <w:rPrChange w:id="232" w:author="Josh Klein" w:date="2015-02-24T14:05:00Z">
                <w:rPr/>
              </w:rPrChange>
            </w:rPr>
            <w:delText xml:space="preserve"> listen to</w:delText>
          </w:r>
        </w:del>
      </w:ins>
      <w:ins w:id="233" w:author="Stuart Imer" w:date="2015-01-24T16:59:00Z">
        <w:del w:id="234" w:author="Josh Klein" w:date="2015-01-29T16:32:00Z">
          <w:r w:rsidR="00FE2F1F" w:rsidRPr="00182416" w:rsidDel="003D5CC0">
            <w:rPr>
              <w:sz w:val="24"/>
              <w:highlight w:val="yellow"/>
              <w:rPrChange w:id="235" w:author="Josh Klein" w:date="2015-02-24T14:05:00Z">
                <w:rPr/>
              </w:rPrChange>
            </w:rPr>
            <w:delText xml:space="preserve"> your concerns, and how your problem affects your lifestyle, and </w:delText>
          </w:r>
        </w:del>
      </w:ins>
      <w:ins w:id="236" w:author="Stuart Imer" w:date="2015-01-24T17:00:00Z">
        <w:del w:id="237" w:author="Josh Klein" w:date="2015-01-29T16:32:00Z">
          <w:r w:rsidR="00FE2F1F" w:rsidRPr="00182416" w:rsidDel="003D5CC0">
            <w:rPr>
              <w:sz w:val="24"/>
              <w:highlight w:val="yellow"/>
              <w:rPrChange w:id="238" w:author="Josh Klein" w:date="2015-02-24T14:05:00Z">
                <w:rPr/>
              </w:rPrChange>
            </w:rPr>
            <w:delText xml:space="preserve">then </w:delText>
          </w:r>
        </w:del>
      </w:ins>
      <w:ins w:id="239" w:author="Stuart Imer" w:date="2015-01-24T16:59:00Z">
        <w:del w:id="240" w:author="Josh Klein" w:date="2015-01-29T16:32:00Z">
          <w:r w:rsidR="00FE2F1F" w:rsidRPr="00182416" w:rsidDel="003D5CC0">
            <w:rPr>
              <w:sz w:val="24"/>
              <w:highlight w:val="yellow"/>
              <w:rPrChange w:id="241" w:author="Josh Klein" w:date="2015-02-24T14:05:00Z">
                <w:rPr/>
              </w:rPrChange>
            </w:rPr>
            <w:delText xml:space="preserve">map out </w:delText>
          </w:r>
        </w:del>
      </w:ins>
      <w:ins w:id="242" w:author="Stuart Imer" w:date="2015-01-24T17:01:00Z">
        <w:del w:id="243" w:author="Josh Klein" w:date="2015-01-29T16:32:00Z">
          <w:r w:rsidR="00FE2F1F" w:rsidRPr="00182416" w:rsidDel="003D5CC0">
            <w:rPr>
              <w:sz w:val="24"/>
              <w:highlight w:val="yellow"/>
              <w:rPrChange w:id="244" w:author="Josh Klein" w:date="2015-02-24T14:05:00Z">
                <w:rPr/>
              </w:rPrChange>
            </w:rPr>
            <w:delText xml:space="preserve">a </w:delText>
          </w:r>
        </w:del>
      </w:ins>
      <w:ins w:id="245" w:author="Stuart Imer" w:date="2015-01-24T16:59:00Z">
        <w:del w:id="246" w:author="Josh Klein" w:date="2015-01-29T16:32:00Z">
          <w:r w:rsidR="00FE2F1F" w:rsidRPr="00182416" w:rsidDel="003D5CC0">
            <w:rPr>
              <w:sz w:val="24"/>
              <w:highlight w:val="yellow"/>
              <w:rPrChange w:id="247" w:author="Josh Klein" w:date="2015-02-24T14:05:00Z">
                <w:rPr/>
              </w:rPrChange>
            </w:rPr>
            <w:delText xml:space="preserve">treatment plan for you, for a time and cost efficient outcome. </w:delText>
          </w:r>
        </w:del>
      </w:ins>
    </w:p>
    <w:p w:rsidR="007B4994" w:rsidRPr="00182416" w:rsidRDefault="007B4994" w:rsidP="00C7329A">
      <w:pPr>
        <w:pStyle w:val="ListParagraph"/>
        <w:rPr>
          <w:sz w:val="24"/>
          <w:rPrChange w:id="248" w:author="Josh Klein" w:date="2015-02-24T14:05:00Z">
            <w:rPr/>
          </w:rPrChange>
        </w:rPr>
        <w:pPrChange w:id="249" w:author="Josh Klein" w:date="2015-02-24T14:08:00Z">
          <w:pPr>
            <w:pBdr>
              <w:bottom w:val="single" w:sz="6" w:space="1" w:color="auto"/>
            </w:pBdr>
          </w:pPr>
        </w:pPrChange>
      </w:pPr>
      <w:del w:id="250" w:author="Josh Klein" w:date="2015-02-24T14:04:00Z">
        <w:r w:rsidRPr="00182416" w:rsidDel="00D96596">
          <w:rPr>
            <w:sz w:val="24"/>
            <w:highlight w:val="yellow"/>
            <w:rPrChange w:id="251" w:author="Josh Klein" w:date="2015-02-24T14:05:00Z">
              <w:rPr/>
            </w:rPrChange>
          </w:rPr>
          <w:delText>C</w:delText>
        </w:r>
      </w:del>
      <w:ins w:id="252" w:author="Stuart Imer" w:date="2015-01-24T17:14:00Z">
        <w:del w:id="253" w:author="Josh Klein" w:date="2015-02-03T16:49:00Z">
          <w:r w:rsidR="00F704D4" w:rsidRPr="00182416" w:rsidDel="00E273E4">
            <w:rPr>
              <w:sz w:val="24"/>
              <w:highlight w:val="yellow"/>
              <w:rPrChange w:id="254" w:author="Josh Klein" w:date="2015-02-24T14:05:00Z">
                <w:rPr/>
              </w:rPrChange>
            </w:rPr>
            <w:delText>We have FOUR locations across Melbourne and Geelong; making us conveniently accessible to you. C</w:delText>
          </w:r>
        </w:del>
      </w:ins>
      <w:del w:id="255" w:author="Josh Klein" w:date="2015-02-03T16:49:00Z">
        <w:r w:rsidRPr="00182416" w:rsidDel="00E273E4">
          <w:rPr>
            <w:sz w:val="24"/>
            <w:highlight w:val="yellow"/>
            <w:rPrChange w:id="256" w:author="Josh Klein" w:date="2015-02-24T14:05:00Z">
              <w:rPr/>
            </w:rPrChange>
          </w:rPr>
          <w:delText>ome v</w:delText>
        </w:r>
      </w:del>
      <w:del w:id="257" w:author="Josh Klein" w:date="2015-02-03T16:50:00Z">
        <w:r w:rsidRPr="00182416" w:rsidDel="00E273E4">
          <w:rPr>
            <w:sz w:val="24"/>
            <w:highlight w:val="yellow"/>
            <w:rPrChange w:id="258" w:author="Josh Klein" w:date="2015-02-24T14:05:00Z">
              <w:rPr/>
            </w:rPrChange>
          </w:rPr>
          <w:delText>isit us</w:delText>
        </w:r>
      </w:del>
      <w:del w:id="259" w:author="Josh Klein" w:date="2015-02-24T14:04:00Z">
        <w:r w:rsidRPr="00182416" w:rsidDel="00D96596">
          <w:rPr>
            <w:sz w:val="24"/>
            <w:highlight w:val="yellow"/>
            <w:rPrChange w:id="260" w:author="Josh Klein" w:date="2015-02-24T14:05:00Z">
              <w:rPr/>
            </w:rPrChange>
          </w:rPr>
          <w:delText xml:space="preserve"> today!</w:delText>
        </w:r>
      </w:del>
    </w:p>
    <w:p w:rsidR="00432A96" w:rsidRPr="00182416" w:rsidRDefault="00432A96" w:rsidP="00432A96">
      <w:pPr>
        <w:rPr>
          <w:ins w:id="261" w:author="Ron Klein" w:date="2015-02-10T11:52:00Z"/>
          <w:sz w:val="24"/>
          <w:rPrChange w:id="262" w:author="Josh Klein" w:date="2015-02-24T14:05:00Z">
            <w:rPr>
              <w:ins w:id="263" w:author="Ron Klein" w:date="2015-02-10T11:52:00Z"/>
              <w:sz w:val="28"/>
            </w:rPr>
          </w:rPrChange>
        </w:rPr>
      </w:pPr>
      <w:ins w:id="264" w:author="Ron Klein" w:date="2015-02-10T11:52:00Z">
        <w:r w:rsidRPr="00182416">
          <w:rPr>
            <w:sz w:val="24"/>
            <w:rPrChange w:id="265" w:author="Josh Klein" w:date="2015-02-24T14:05:00Z">
              <w:rPr>
                <w:sz w:val="28"/>
              </w:rPr>
            </w:rPrChange>
          </w:rPr>
          <w:t xml:space="preserve">FAARA is </w:t>
        </w:r>
      </w:ins>
      <w:ins w:id="266" w:author="Ron Klein" w:date="2015-02-10T12:02:00Z">
        <w:r w:rsidR="00D53658" w:rsidRPr="00182416">
          <w:rPr>
            <w:sz w:val="24"/>
            <w:rPrChange w:id="267" w:author="Josh Klein" w:date="2015-02-24T14:05:00Z">
              <w:rPr>
                <w:sz w:val="28"/>
              </w:rPr>
            </w:rPrChange>
          </w:rPr>
          <w:t>V</w:t>
        </w:r>
      </w:ins>
      <w:ins w:id="268" w:author="Ron Klein" w:date="2015-02-10T11:52:00Z">
        <w:r w:rsidRPr="00182416">
          <w:rPr>
            <w:sz w:val="24"/>
            <w:rPrChange w:id="269" w:author="Josh Klein" w:date="2015-02-24T14:05:00Z">
              <w:rPr>
                <w:sz w:val="28"/>
              </w:rPr>
            </w:rPrChange>
          </w:rPr>
          <w:t xml:space="preserve">ictoria’s leading </w:t>
        </w:r>
      </w:ins>
      <w:ins w:id="270" w:author="Ron Klein" w:date="2015-02-10T12:06:00Z">
        <w:r w:rsidR="00D53658" w:rsidRPr="00182416">
          <w:rPr>
            <w:sz w:val="24"/>
            <w:rPrChange w:id="271" w:author="Josh Klein" w:date="2015-02-24T14:05:00Z">
              <w:rPr>
                <w:sz w:val="28"/>
              </w:rPr>
            </w:rPrChange>
          </w:rPr>
          <w:t xml:space="preserve">specialist </w:t>
        </w:r>
      </w:ins>
      <w:ins w:id="272" w:author="Ron Klein" w:date="2015-02-10T11:52:00Z">
        <w:r w:rsidRPr="00182416">
          <w:rPr>
            <w:sz w:val="24"/>
            <w:rPrChange w:id="273" w:author="Josh Klein" w:date="2015-02-24T14:05:00Z">
              <w:rPr>
                <w:sz w:val="28"/>
              </w:rPr>
            </w:rPrChange>
          </w:rPr>
          <w:t xml:space="preserve">provider of rehabilitation for Foot &amp; Ankle injury and surgery. </w:t>
        </w:r>
      </w:ins>
    </w:p>
    <w:p w:rsidR="00432A96" w:rsidRPr="00182416" w:rsidRDefault="00D53658" w:rsidP="00432A96">
      <w:pPr>
        <w:rPr>
          <w:ins w:id="274" w:author="Ron Klein" w:date="2015-02-10T11:52:00Z"/>
          <w:sz w:val="24"/>
          <w:u w:val="words"/>
          <w:rPrChange w:id="275" w:author="Josh Klein" w:date="2015-02-24T14:05:00Z">
            <w:rPr>
              <w:ins w:id="276" w:author="Ron Klein" w:date="2015-02-10T11:52:00Z"/>
              <w:sz w:val="28"/>
              <w:u w:val="words"/>
            </w:rPr>
          </w:rPrChange>
        </w:rPr>
      </w:pPr>
      <w:ins w:id="277" w:author="Ron Klein" w:date="2015-02-10T11:52:00Z">
        <w:r w:rsidRPr="00182416">
          <w:rPr>
            <w:sz w:val="24"/>
            <w:rPrChange w:id="278" w:author="Josh Klein" w:date="2015-02-24T14:05:00Z">
              <w:rPr>
                <w:sz w:val="28"/>
              </w:rPr>
            </w:rPrChange>
          </w:rPr>
          <w:t>We see</w:t>
        </w:r>
        <w:r w:rsidR="00432A96" w:rsidRPr="00182416">
          <w:rPr>
            <w:sz w:val="24"/>
            <w:rPrChange w:id="279" w:author="Josh Klein" w:date="2015-02-24T14:05:00Z">
              <w:rPr>
                <w:sz w:val="28"/>
              </w:rPr>
            </w:rPrChange>
          </w:rPr>
          <w:t xml:space="preserve"> our patients through the</w:t>
        </w:r>
      </w:ins>
      <w:ins w:id="280" w:author="Ron Klein" w:date="2015-02-10T12:02:00Z">
        <w:r w:rsidRPr="00182416">
          <w:rPr>
            <w:sz w:val="24"/>
            <w:rPrChange w:id="281" w:author="Josh Klein" w:date="2015-02-24T14:05:00Z">
              <w:rPr>
                <w:sz w:val="28"/>
              </w:rPr>
            </w:rPrChange>
          </w:rPr>
          <w:t>ir</w:t>
        </w:r>
      </w:ins>
      <w:ins w:id="282" w:author="Ron Klein" w:date="2015-02-10T11:52:00Z">
        <w:r w:rsidR="00432A96" w:rsidRPr="00182416">
          <w:rPr>
            <w:sz w:val="24"/>
            <w:rPrChange w:id="283" w:author="Josh Klein" w:date="2015-02-24T14:05:00Z">
              <w:rPr>
                <w:sz w:val="28"/>
              </w:rPr>
            </w:rPrChange>
          </w:rPr>
          <w:t xml:space="preserve"> rehabilitation</w:t>
        </w:r>
      </w:ins>
      <w:ins w:id="284" w:author="Ron Klein" w:date="2015-02-10T12:02:00Z">
        <w:r w:rsidRPr="00182416">
          <w:rPr>
            <w:sz w:val="24"/>
            <w:rPrChange w:id="285" w:author="Josh Klein" w:date="2015-02-24T14:05:00Z">
              <w:rPr>
                <w:sz w:val="28"/>
              </w:rPr>
            </w:rPrChange>
          </w:rPr>
          <w:t xml:space="preserve"> with</w:t>
        </w:r>
      </w:ins>
      <w:ins w:id="286" w:author="Ron Klein" w:date="2015-02-10T11:52:00Z">
        <w:r w:rsidR="00432A96" w:rsidRPr="00182416">
          <w:rPr>
            <w:sz w:val="24"/>
            <w:rPrChange w:id="287" w:author="Josh Klein" w:date="2015-02-24T14:05:00Z">
              <w:rPr>
                <w:sz w:val="28"/>
              </w:rPr>
            </w:rPrChange>
          </w:rPr>
          <w:t xml:space="preserve"> </w:t>
        </w:r>
      </w:ins>
      <w:ins w:id="288" w:author="Ron Klein" w:date="2015-02-10T12:05:00Z">
        <w:r w:rsidRPr="00182416">
          <w:rPr>
            <w:sz w:val="24"/>
            <w:rPrChange w:id="289" w:author="Josh Klein" w:date="2015-02-24T14:05:00Z">
              <w:rPr>
                <w:sz w:val="28"/>
              </w:rPr>
            </w:rPrChange>
          </w:rPr>
          <w:t>an unmatched</w:t>
        </w:r>
      </w:ins>
      <w:ins w:id="290" w:author="Ron Klein" w:date="2015-02-10T11:52:00Z">
        <w:r w:rsidR="00432A96" w:rsidRPr="00182416">
          <w:rPr>
            <w:sz w:val="24"/>
            <w:rPrChange w:id="291" w:author="Josh Klein" w:date="2015-02-24T14:05:00Z">
              <w:rPr>
                <w:sz w:val="28"/>
              </w:rPr>
            </w:rPrChange>
          </w:rPr>
          <w:t xml:space="preserve"> level of care </w:t>
        </w:r>
        <w:del w:id="292" w:author="Josh Klein" w:date="2015-02-24T14:05:00Z">
          <w:r w:rsidR="00432A96" w:rsidRPr="00182416" w:rsidDel="00182416">
            <w:rPr>
              <w:sz w:val="24"/>
              <w:rPrChange w:id="293" w:author="Josh Klein" w:date="2015-02-24T14:05:00Z">
                <w:rPr>
                  <w:sz w:val="28"/>
                </w:rPr>
              </w:rPrChange>
            </w:rPr>
            <w:delText>&amp;</w:delText>
          </w:r>
        </w:del>
      </w:ins>
      <w:ins w:id="294" w:author="Josh Klein" w:date="2015-02-24T14:05:00Z">
        <w:r w:rsidR="00182416" w:rsidRPr="00182416">
          <w:rPr>
            <w:sz w:val="24"/>
            <w:rPrChange w:id="295" w:author="Josh Klein" w:date="2015-02-24T14:05:00Z">
              <w:rPr>
                <w:sz w:val="28"/>
              </w:rPr>
            </w:rPrChange>
          </w:rPr>
          <w:t>and</w:t>
        </w:r>
      </w:ins>
      <w:ins w:id="296" w:author="Ron Klein" w:date="2015-02-10T11:52:00Z">
        <w:r w:rsidR="00432A96" w:rsidRPr="00182416">
          <w:rPr>
            <w:sz w:val="24"/>
            <w:rPrChange w:id="297" w:author="Josh Klein" w:date="2015-02-24T14:05:00Z">
              <w:rPr>
                <w:sz w:val="28"/>
              </w:rPr>
            </w:rPrChange>
          </w:rPr>
          <w:t xml:space="preserve"> expertise. </w:t>
        </w:r>
      </w:ins>
    </w:p>
    <w:p w:rsidR="00432A96" w:rsidRPr="00182416" w:rsidRDefault="00432A96" w:rsidP="00432A96">
      <w:pPr>
        <w:pBdr>
          <w:bottom w:val="single" w:sz="6" w:space="1" w:color="auto"/>
        </w:pBdr>
        <w:rPr>
          <w:ins w:id="298" w:author="Ron Klein" w:date="2015-02-10T11:52:00Z"/>
          <w:sz w:val="24"/>
          <w:rPrChange w:id="299" w:author="Josh Klein" w:date="2015-02-24T14:05:00Z">
            <w:rPr>
              <w:ins w:id="300" w:author="Ron Klein" w:date="2015-02-10T11:52:00Z"/>
              <w:sz w:val="28"/>
            </w:rPr>
          </w:rPrChange>
        </w:rPr>
      </w:pPr>
      <w:ins w:id="301" w:author="Ron Klein" w:date="2015-02-10T11:52:00Z">
        <w:r w:rsidRPr="00182416">
          <w:rPr>
            <w:sz w:val="24"/>
            <w:rPrChange w:id="302" w:author="Josh Klein" w:date="2015-02-24T14:05:00Z">
              <w:rPr>
                <w:sz w:val="28"/>
              </w:rPr>
            </w:rPrChange>
          </w:rPr>
          <w:t xml:space="preserve">Whether you’re an elite athlete, </w:t>
        </w:r>
      </w:ins>
      <w:ins w:id="303" w:author="Ron Klein" w:date="2015-02-10T12:03:00Z">
        <w:r w:rsidR="00D53658" w:rsidRPr="00182416">
          <w:rPr>
            <w:sz w:val="24"/>
            <w:rPrChange w:id="304" w:author="Josh Klein" w:date="2015-02-24T14:05:00Z">
              <w:rPr>
                <w:sz w:val="28"/>
              </w:rPr>
            </w:rPrChange>
          </w:rPr>
          <w:t xml:space="preserve">a </w:t>
        </w:r>
      </w:ins>
      <w:ins w:id="305" w:author="Ron Klein" w:date="2015-02-10T11:52:00Z">
        <w:r w:rsidRPr="00182416">
          <w:rPr>
            <w:sz w:val="24"/>
            <w:rPrChange w:id="306" w:author="Josh Klein" w:date="2015-02-24T14:05:00Z">
              <w:rPr>
                <w:sz w:val="28"/>
              </w:rPr>
            </w:rPrChange>
          </w:rPr>
          <w:t xml:space="preserve">weekend walker or strolling to the office, we </w:t>
        </w:r>
      </w:ins>
      <w:ins w:id="307" w:author="Ron Klein" w:date="2015-02-10T12:03:00Z">
        <w:r w:rsidR="00D53658" w:rsidRPr="00182416">
          <w:rPr>
            <w:sz w:val="24"/>
            <w:rPrChange w:id="308" w:author="Josh Klein" w:date="2015-02-24T14:05:00Z">
              <w:rPr>
                <w:sz w:val="28"/>
              </w:rPr>
            </w:rPrChange>
          </w:rPr>
          <w:t>provide</w:t>
        </w:r>
      </w:ins>
      <w:ins w:id="309" w:author="Ron Klein" w:date="2015-02-10T11:52:00Z">
        <w:r w:rsidR="00D53658" w:rsidRPr="00182416">
          <w:rPr>
            <w:sz w:val="24"/>
            <w:rPrChange w:id="310" w:author="Josh Klein" w:date="2015-02-24T14:05:00Z">
              <w:rPr>
                <w:sz w:val="28"/>
              </w:rPr>
            </w:rPrChange>
          </w:rPr>
          <w:t xml:space="preserve"> </w:t>
        </w:r>
      </w:ins>
      <w:ins w:id="311" w:author="Josh Klein" w:date="2015-02-12T15:49:00Z">
        <w:r w:rsidR="00B603F9" w:rsidRPr="00182416">
          <w:rPr>
            <w:sz w:val="24"/>
            <w:rPrChange w:id="312" w:author="Josh Klein" w:date="2015-02-24T14:05:00Z">
              <w:rPr>
                <w:sz w:val="28"/>
              </w:rPr>
            </w:rPrChange>
          </w:rPr>
          <w:t xml:space="preserve">the </w:t>
        </w:r>
      </w:ins>
      <w:ins w:id="313" w:author="Ron Klein" w:date="2015-02-10T11:52:00Z">
        <w:r w:rsidR="00D53658" w:rsidRPr="00182416">
          <w:rPr>
            <w:sz w:val="24"/>
            <w:rPrChange w:id="314" w:author="Josh Klein" w:date="2015-02-24T14:05:00Z">
              <w:rPr>
                <w:sz w:val="28"/>
              </w:rPr>
            </w:rPrChange>
          </w:rPr>
          <w:t>highest</w:t>
        </w:r>
        <w:r w:rsidRPr="00182416">
          <w:rPr>
            <w:sz w:val="24"/>
            <w:rPrChange w:id="315" w:author="Josh Klein" w:date="2015-02-24T14:05:00Z">
              <w:rPr>
                <w:sz w:val="28"/>
              </w:rPr>
            </w:rPrChange>
          </w:rPr>
          <w:t xml:space="preserve"> quality treatment </w:t>
        </w:r>
        <w:del w:id="316" w:author="Josh Klein" w:date="2015-02-24T14:05:00Z">
          <w:r w:rsidRPr="00182416" w:rsidDel="00182416">
            <w:rPr>
              <w:sz w:val="24"/>
              <w:rPrChange w:id="317" w:author="Josh Klein" w:date="2015-02-24T14:05:00Z">
                <w:rPr>
                  <w:sz w:val="28"/>
                </w:rPr>
              </w:rPrChange>
            </w:rPr>
            <w:delText>&amp;</w:delText>
          </w:r>
        </w:del>
      </w:ins>
      <w:ins w:id="318" w:author="Josh Klein" w:date="2015-02-24T14:05:00Z">
        <w:r w:rsidR="00182416" w:rsidRPr="00182416">
          <w:rPr>
            <w:sz w:val="24"/>
            <w:rPrChange w:id="319" w:author="Josh Klein" w:date="2015-02-24T14:05:00Z">
              <w:rPr>
                <w:sz w:val="28"/>
              </w:rPr>
            </w:rPrChange>
          </w:rPr>
          <w:t>and</w:t>
        </w:r>
      </w:ins>
      <w:ins w:id="320" w:author="Ron Klein" w:date="2015-02-10T11:52:00Z">
        <w:r w:rsidRPr="00182416">
          <w:rPr>
            <w:sz w:val="24"/>
            <w:rPrChange w:id="321" w:author="Josh Klein" w:date="2015-02-24T14:05:00Z">
              <w:rPr>
                <w:sz w:val="28"/>
              </w:rPr>
            </w:rPrChange>
          </w:rPr>
          <w:t xml:space="preserve"> support</w:t>
        </w:r>
        <w:r w:rsidR="00D53658" w:rsidRPr="00182416">
          <w:rPr>
            <w:sz w:val="24"/>
            <w:rPrChange w:id="322" w:author="Josh Klein" w:date="2015-02-24T14:05:00Z">
              <w:rPr>
                <w:sz w:val="28"/>
              </w:rPr>
            </w:rPrChange>
          </w:rPr>
          <w:t xml:space="preserve"> </w:t>
        </w:r>
        <w:r w:rsidRPr="00182416">
          <w:rPr>
            <w:sz w:val="24"/>
            <w:rPrChange w:id="323" w:author="Josh Klein" w:date="2015-02-24T14:05:00Z">
              <w:rPr>
                <w:sz w:val="28"/>
              </w:rPr>
            </w:rPrChange>
          </w:rPr>
          <w:t xml:space="preserve">to </w:t>
        </w:r>
      </w:ins>
      <w:ins w:id="324" w:author="Ron Klein" w:date="2015-02-10T12:06:00Z">
        <w:r w:rsidR="00D53658" w:rsidRPr="00182416">
          <w:rPr>
            <w:sz w:val="24"/>
            <w:rPrChange w:id="325" w:author="Josh Klein" w:date="2015-02-24T14:05:00Z">
              <w:rPr>
                <w:sz w:val="28"/>
              </w:rPr>
            </w:rPrChange>
          </w:rPr>
          <w:t xml:space="preserve">quickly </w:t>
        </w:r>
      </w:ins>
      <w:ins w:id="326" w:author="Ron Klein" w:date="2015-02-10T11:52:00Z">
        <w:r w:rsidRPr="00182416">
          <w:rPr>
            <w:sz w:val="24"/>
            <w:rPrChange w:id="327" w:author="Josh Klein" w:date="2015-02-24T14:05:00Z">
              <w:rPr>
                <w:sz w:val="28"/>
              </w:rPr>
            </w:rPrChange>
          </w:rPr>
          <w:t xml:space="preserve">get you back to your usual functional capacity, moving pain free with confidence. </w:t>
        </w:r>
      </w:ins>
    </w:p>
    <w:p w:rsidR="00432A96" w:rsidRPr="00182416" w:rsidRDefault="00432A96" w:rsidP="00432A96">
      <w:pPr>
        <w:pBdr>
          <w:bottom w:val="single" w:sz="6" w:space="1" w:color="auto"/>
        </w:pBdr>
        <w:rPr>
          <w:ins w:id="328" w:author="Ron Klein" w:date="2015-02-10T11:52:00Z"/>
          <w:sz w:val="24"/>
          <w:rPrChange w:id="329" w:author="Josh Klein" w:date="2015-02-24T14:05:00Z">
            <w:rPr>
              <w:ins w:id="330" w:author="Ron Klein" w:date="2015-02-10T11:52:00Z"/>
              <w:sz w:val="28"/>
            </w:rPr>
          </w:rPrChange>
        </w:rPr>
      </w:pPr>
      <w:ins w:id="331" w:author="Ron Klein" w:date="2015-02-10T11:52:00Z">
        <w:r w:rsidRPr="00182416">
          <w:rPr>
            <w:sz w:val="24"/>
            <w:rPrChange w:id="332" w:author="Josh Klein" w:date="2015-02-24T14:05:00Z">
              <w:rPr>
                <w:sz w:val="28"/>
              </w:rPr>
            </w:rPrChange>
          </w:rPr>
          <w:t>Make an appointment at one of our FOUR Victorian locations today!</w:t>
        </w:r>
      </w:ins>
    </w:p>
    <w:p w:rsidR="00CC277A" w:rsidDel="00C7329A" w:rsidRDefault="00CC277A" w:rsidP="00C7329A">
      <w:pPr>
        <w:pBdr>
          <w:bottom w:val="single" w:sz="6" w:space="1" w:color="auto"/>
        </w:pBdr>
        <w:rPr>
          <w:del w:id="333" w:author="Josh Klein" w:date="2015-02-24T14:08:00Z"/>
        </w:rPr>
        <w:pPrChange w:id="334" w:author="Josh Klein" w:date="2015-02-24T14:09:00Z">
          <w:pPr>
            <w:pBdr>
              <w:bottom w:val="single" w:sz="6" w:space="1" w:color="auto"/>
            </w:pBdr>
          </w:pPr>
        </w:pPrChange>
      </w:pPr>
      <w:bookmarkStart w:id="335" w:name="_GoBack"/>
      <w:bookmarkEnd w:id="335"/>
    </w:p>
    <w:p w:rsidR="00CC277A" w:rsidDel="00C7329A" w:rsidRDefault="00CC277A" w:rsidP="00C7329A">
      <w:pPr>
        <w:pStyle w:val="ListParagraph"/>
        <w:rPr>
          <w:del w:id="336" w:author="Josh Klein" w:date="2015-02-24T14:08:00Z"/>
        </w:rPr>
        <w:pPrChange w:id="337" w:author="Josh Klein" w:date="2015-02-24T14:09:00Z">
          <w:pPr>
            <w:pStyle w:val="ListParagraph"/>
          </w:pPr>
        </w:pPrChange>
      </w:pPr>
    </w:p>
    <w:p w:rsidR="007B4994" w:rsidDel="00C7329A" w:rsidRDefault="007B4994" w:rsidP="00C7329A">
      <w:pPr>
        <w:rPr>
          <w:del w:id="338" w:author="Josh Klein" w:date="2015-02-24T14:07:00Z"/>
        </w:rPr>
        <w:pPrChange w:id="339" w:author="Josh Klein" w:date="2015-02-24T14:09:00Z">
          <w:pPr>
            <w:pStyle w:val="ListParagraph"/>
          </w:pPr>
        </w:pPrChange>
      </w:pPr>
      <w:del w:id="340" w:author="Josh Klein" w:date="2015-02-24T14:07:00Z">
        <w:r w:rsidDel="00C7329A">
          <w:delText>SERVICES</w:delText>
        </w:r>
      </w:del>
    </w:p>
    <w:p w:rsidR="007B4994" w:rsidDel="00C7329A" w:rsidRDefault="007B4994" w:rsidP="00C7329A">
      <w:pPr>
        <w:rPr>
          <w:del w:id="341" w:author="Josh Klein" w:date="2015-02-24T14:07:00Z"/>
        </w:rPr>
        <w:pPrChange w:id="342" w:author="Josh Klein" w:date="2015-02-24T14:09:00Z">
          <w:pPr>
            <w:pStyle w:val="ListParagraph"/>
          </w:pPr>
        </w:pPrChange>
      </w:pPr>
    </w:p>
    <w:p w:rsidR="00675546" w:rsidDel="00C7329A" w:rsidRDefault="0054144F" w:rsidP="00C7329A">
      <w:pPr>
        <w:rPr>
          <w:del w:id="343" w:author="Josh Klein" w:date="2015-02-24T14:07:00Z"/>
        </w:rPr>
        <w:pPrChange w:id="344" w:author="Josh Klein" w:date="2015-02-24T14:09:00Z">
          <w:pPr>
            <w:pStyle w:val="ListParagraph"/>
            <w:numPr>
              <w:numId w:val="1"/>
            </w:numPr>
            <w:ind w:hanging="360"/>
          </w:pPr>
        </w:pPrChange>
      </w:pPr>
      <w:ins w:id="345" w:author="Stuart Imer" w:date="2015-01-24T17:07:00Z">
        <w:del w:id="346" w:author="Josh Klein" w:date="2015-01-29T16:36:00Z">
          <w:r w:rsidDel="00EF58AC">
            <w:delText>G</w:delText>
          </w:r>
        </w:del>
      </w:ins>
      <w:del w:id="347" w:author="Josh Klein" w:date="2015-02-24T14:07:00Z">
        <w:r w:rsidR="00675546" w:rsidDel="00C7329A">
          <w:delText>Accelerated</w:delText>
        </w:r>
      </w:del>
      <w:ins w:id="348" w:author="Stuart Imer" w:date="2015-02-04T08:21:00Z">
        <w:del w:id="349" w:author="Josh Klein" w:date="2015-02-24T14:07:00Z">
          <w:r w:rsidR="005E715F" w:rsidDel="00C7329A">
            <w:delText>Fast R</w:delText>
          </w:r>
        </w:del>
      </w:ins>
      <w:del w:id="350" w:author="Josh Klein" w:date="2015-02-24T14:07:00Z">
        <w:r w:rsidR="00675546" w:rsidDel="00C7329A">
          <w:delText xml:space="preserve"> </w:delText>
        </w:r>
      </w:del>
      <w:ins w:id="351" w:author="Stuart Imer" w:date="2015-01-24T16:45:00Z">
        <w:del w:id="352" w:author="Josh Klein" w:date="2015-01-29T16:36:00Z">
          <w:r w:rsidR="00A46448" w:rsidDel="00EF58AC">
            <w:delText>old standard</w:delText>
          </w:r>
        </w:del>
      </w:ins>
      <w:del w:id="353" w:author="Josh Klein" w:date="2015-02-24T14:07:00Z">
        <w:r w:rsidR="00675546" w:rsidDel="00C7329A">
          <w:delText>rehab</w:delText>
        </w:r>
      </w:del>
      <w:ins w:id="354" w:author="Stuart Imer" w:date="2015-02-04T08:21:00Z">
        <w:del w:id="355" w:author="Josh Klein" w:date="2015-02-24T14:07:00Z">
          <w:r w:rsidR="005E715F" w:rsidDel="00C7329A">
            <w:delText xml:space="preserve"> </w:delText>
          </w:r>
        </w:del>
      </w:ins>
      <w:del w:id="356" w:author="Josh Klein" w:date="2015-02-24T14:07:00Z">
        <w:r w:rsidR="00675546" w:rsidDel="00C7329A">
          <w:delText xml:space="preserve">ilitation for lower limb injury </w:delText>
        </w:r>
      </w:del>
      <w:del w:id="357" w:author="Josh Klein" w:date="2015-02-24T14:05:00Z">
        <w:r w:rsidR="00675546" w:rsidDel="00182416">
          <w:delText>&amp;</w:delText>
        </w:r>
      </w:del>
      <w:del w:id="358" w:author="Josh Klein" w:date="2015-02-24T14:07:00Z">
        <w:r w:rsidR="00675546" w:rsidDel="00C7329A">
          <w:delText xml:space="preserve"> surgery</w:delText>
        </w:r>
      </w:del>
    </w:p>
    <w:p w:rsidR="00675546" w:rsidDel="00C7329A" w:rsidRDefault="005E715F" w:rsidP="00C7329A">
      <w:pPr>
        <w:rPr>
          <w:del w:id="359" w:author="Josh Klein" w:date="2015-02-24T14:07:00Z"/>
        </w:rPr>
        <w:pPrChange w:id="360" w:author="Josh Klein" w:date="2015-02-24T14:09:00Z">
          <w:pPr>
            <w:pStyle w:val="ListParagraph"/>
            <w:numPr>
              <w:numId w:val="1"/>
            </w:numPr>
            <w:ind w:hanging="360"/>
          </w:pPr>
        </w:pPrChange>
      </w:pPr>
      <w:ins w:id="361" w:author="Stuart Imer" w:date="2015-02-04T08:23:00Z">
        <w:del w:id="362" w:author="Josh Klein" w:date="2015-02-24T14:07:00Z">
          <w:r w:rsidRPr="00BB78E7" w:rsidDel="00C7329A">
            <w:delText xml:space="preserve">Mobilisation of the foot </w:delText>
          </w:r>
        </w:del>
        <w:del w:id="363" w:author="Josh Klein" w:date="2015-02-24T14:05:00Z">
          <w:r w:rsidRPr="00BB78E7" w:rsidDel="00182416">
            <w:delText>&amp;</w:delText>
          </w:r>
        </w:del>
        <w:del w:id="364" w:author="Josh Klein" w:date="2015-02-24T14:07:00Z">
          <w:r w:rsidRPr="00BB78E7" w:rsidDel="00C7329A">
            <w:delText xml:space="preserve"> ankle</w:delText>
          </w:r>
        </w:del>
        <w:del w:id="365" w:author="Josh Klein" w:date="2015-02-12T15:41:00Z">
          <w:r w:rsidDel="00B603F9">
            <w:delText>/</w:delText>
          </w:r>
        </w:del>
      </w:ins>
      <w:del w:id="366" w:author="Josh Klein" w:date="2015-02-24T14:07:00Z">
        <w:r w:rsidR="00675546" w:rsidDel="00C7329A">
          <w:delText>Hands on</w:delText>
        </w:r>
      </w:del>
      <w:ins w:id="367" w:author="Stuart Imer" w:date="2015-01-24T16:52:00Z">
        <w:del w:id="368" w:author="Josh Klein" w:date="2015-02-12T15:41:00Z">
          <w:r w:rsidDel="00B603F9">
            <w:delText>h</w:delText>
          </w:r>
        </w:del>
        <w:del w:id="369" w:author="Josh Klein" w:date="2015-02-24T14:07:00Z">
          <w:r w:rsidDel="00C7329A">
            <w:delText>ands on</w:delText>
          </w:r>
        </w:del>
      </w:ins>
      <w:ins w:id="370" w:author="Stuart Imer" w:date="2015-02-04T08:24:00Z">
        <w:del w:id="371" w:author="Josh Klein" w:date="2015-02-24T14:07:00Z">
          <w:r w:rsidDel="00C7329A">
            <w:delText xml:space="preserve"> </w:delText>
          </w:r>
        </w:del>
      </w:ins>
      <w:del w:id="372" w:author="Josh Klein" w:date="2015-02-24T14:07:00Z">
        <w:r w:rsidR="00675546" w:rsidDel="00C7329A">
          <w:delText xml:space="preserve"> </w:delText>
        </w:r>
      </w:del>
      <w:ins w:id="373" w:author="Stuart Imer" w:date="2015-01-24T17:08:00Z">
        <w:del w:id="374" w:author="Josh Klein" w:date="2015-02-24T14:07:00Z">
          <w:r w:rsidR="0054144F" w:rsidDel="00C7329A">
            <w:delText>therapy</w:delText>
          </w:r>
        </w:del>
      </w:ins>
      <w:del w:id="375" w:author="Josh Klein" w:date="2015-02-24T14:07:00Z">
        <w:r w:rsidR="00675546" w:rsidDel="00C7329A">
          <w:delText>therapy</w:delText>
        </w:r>
      </w:del>
    </w:p>
    <w:p w:rsidR="00675546" w:rsidDel="00C7329A" w:rsidRDefault="00B51473" w:rsidP="00C7329A">
      <w:pPr>
        <w:rPr>
          <w:del w:id="376" w:author="Josh Klein" w:date="2015-02-24T14:07:00Z"/>
        </w:rPr>
        <w:pPrChange w:id="377" w:author="Josh Klein" w:date="2015-02-24T14:09:00Z">
          <w:pPr>
            <w:pStyle w:val="ListParagraph"/>
            <w:numPr>
              <w:numId w:val="1"/>
            </w:numPr>
            <w:ind w:hanging="360"/>
          </w:pPr>
        </w:pPrChange>
      </w:pPr>
      <w:ins w:id="378" w:author="Stuart Imer" w:date="2015-01-24T16:49:00Z">
        <w:del w:id="379" w:author="Josh Klein" w:date="2015-02-24T14:07:00Z">
          <w:r w:rsidDel="00C7329A">
            <w:delText xml:space="preserve">National </w:delText>
          </w:r>
        </w:del>
      </w:ins>
      <w:del w:id="380" w:author="Josh Klein" w:date="2015-02-24T14:07:00Z">
        <w:r w:rsidR="002661D9" w:rsidDel="00C7329A">
          <w:delText>Fitness, sporting</w:delText>
        </w:r>
      </w:del>
      <w:ins w:id="381" w:author="Stuart Imer" w:date="2015-01-24T16:49:00Z">
        <w:del w:id="382" w:author="Josh Klein" w:date="2015-02-24T14:07:00Z">
          <w:r w:rsidDel="00C7329A">
            <w:delText xml:space="preserve"> team</w:delText>
          </w:r>
        </w:del>
      </w:ins>
      <w:del w:id="383" w:author="Josh Klein" w:date="2015-02-24T14:07:00Z">
        <w:r w:rsidR="00675546" w:rsidDel="00C7329A">
          <w:delText xml:space="preserve"> expertis</w:delText>
        </w:r>
      </w:del>
      <w:ins w:id="384" w:author="Stuart Imer" w:date="2015-01-23T16:04:00Z">
        <w:del w:id="385" w:author="Josh Klein" w:date="2015-02-24T14:07:00Z">
          <w:r w:rsidR="00FE03C6" w:rsidDel="00C7329A">
            <w:delText>e</w:delText>
          </w:r>
        </w:del>
      </w:ins>
      <w:del w:id="386" w:author="Josh Klein" w:date="2015-02-24T14:07:00Z">
        <w:r w:rsidR="00675546" w:rsidDel="00C7329A">
          <w:delText>e</w:delText>
        </w:r>
      </w:del>
    </w:p>
    <w:p w:rsidR="00675546" w:rsidDel="00C7329A" w:rsidRDefault="00675546" w:rsidP="00C7329A">
      <w:pPr>
        <w:rPr>
          <w:del w:id="387" w:author="Josh Klein" w:date="2015-02-24T14:07:00Z"/>
        </w:rPr>
        <w:pPrChange w:id="388" w:author="Josh Klein" w:date="2015-02-24T14:09:00Z">
          <w:pPr>
            <w:pStyle w:val="ListParagraph"/>
            <w:numPr>
              <w:numId w:val="1"/>
            </w:numPr>
            <w:ind w:hanging="360"/>
          </w:pPr>
        </w:pPrChange>
      </w:pPr>
      <w:del w:id="389" w:author="Josh Klein" w:date="2015-02-24T14:07:00Z">
        <w:r w:rsidDel="00C7329A">
          <w:delText>General physio</w:delText>
        </w:r>
      </w:del>
    </w:p>
    <w:p w:rsidR="00675546" w:rsidDel="00C7329A" w:rsidRDefault="00675546" w:rsidP="00C7329A">
      <w:pPr>
        <w:rPr>
          <w:del w:id="390" w:author="Josh Klein" w:date="2015-02-24T14:07:00Z"/>
        </w:rPr>
        <w:pPrChange w:id="391" w:author="Josh Klein" w:date="2015-02-24T14:09:00Z">
          <w:pPr>
            <w:pStyle w:val="ListParagraph"/>
            <w:numPr>
              <w:numId w:val="1"/>
            </w:numPr>
            <w:ind w:hanging="360"/>
          </w:pPr>
        </w:pPrChange>
      </w:pPr>
      <w:del w:id="392" w:author="Josh Klein" w:date="2015-02-24T14:07:00Z">
        <w:r w:rsidDel="00C7329A">
          <w:delText>20 years experience</w:delText>
        </w:r>
      </w:del>
    </w:p>
    <w:p w:rsidR="00675546" w:rsidDel="00C7329A" w:rsidRDefault="00675546" w:rsidP="00C7329A">
      <w:pPr>
        <w:rPr>
          <w:del w:id="393" w:author="Josh Klein" w:date="2015-02-24T14:07:00Z"/>
        </w:rPr>
        <w:pPrChange w:id="394" w:author="Josh Klein" w:date="2015-02-24T14:09:00Z">
          <w:pPr>
            <w:pStyle w:val="ListParagraph"/>
            <w:numPr>
              <w:numId w:val="1"/>
            </w:numPr>
            <w:ind w:hanging="360"/>
          </w:pPr>
        </w:pPrChange>
      </w:pPr>
      <w:del w:id="395" w:author="Josh Klein" w:date="2015-02-24T14:07:00Z">
        <w:r w:rsidDel="00C7329A">
          <w:delText>Physiotherapy</w:delText>
        </w:r>
      </w:del>
    </w:p>
    <w:p w:rsidR="00675546" w:rsidDel="00C7329A" w:rsidRDefault="00675546" w:rsidP="00C7329A">
      <w:pPr>
        <w:rPr>
          <w:del w:id="396" w:author="Josh Klein" w:date="2015-02-24T14:07:00Z"/>
        </w:rPr>
        <w:pPrChange w:id="397" w:author="Josh Klein" w:date="2015-02-24T14:09:00Z">
          <w:pPr>
            <w:pStyle w:val="ListParagraph"/>
            <w:numPr>
              <w:numId w:val="1"/>
            </w:numPr>
            <w:ind w:hanging="360"/>
          </w:pPr>
        </w:pPrChange>
      </w:pPr>
      <w:del w:id="398" w:author="Josh Klein" w:date="2015-02-24T14:07:00Z">
        <w:r w:rsidDel="00C7329A">
          <w:delText>Podiatry</w:delText>
        </w:r>
      </w:del>
      <w:ins w:id="399" w:author="Stuart Imer" w:date="2015-01-24T16:54:00Z">
        <w:del w:id="400" w:author="Josh Klein" w:date="2015-01-29T16:36:00Z">
          <w:r w:rsidR="00B51473" w:rsidDel="00EF58AC">
            <w:delText>;</w:delText>
          </w:r>
        </w:del>
        <w:del w:id="401" w:author="Josh Klein" w:date="2015-02-24T14:07:00Z">
          <w:r w:rsidR="00B51473" w:rsidDel="00C7329A">
            <w:delText xml:space="preserve"> </w:delText>
          </w:r>
        </w:del>
      </w:ins>
      <w:ins w:id="402" w:author="Stuart Imer" w:date="2015-01-24T17:12:00Z">
        <w:del w:id="403" w:author="Josh Klein" w:date="2015-01-29T16:36:00Z">
          <w:r w:rsidR="0054144F" w:rsidDel="00EF58AC">
            <w:delText>t</w:delText>
          </w:r>
        </w:del>
        <w:del w:id="404" w:author="Josh Klein" w:date="2015-02-24T14:07:00Z">
          <w:r w:rsidR="0054144F" w:rsidDel="00C7329A">
            <w:delText>oe-</w:delText>
          </w:r>
        </w:del>
      </w:ins>
      <w:ins w:id="405" w:author="Stuart Imer" w:date="2015-01-24T16:54:00Z">
        <w:del w:id="406" w:author="Josh Klein" w:date="2015-02-24T14:07:00Z">
          <w:r w:rsidR="0054144F" w:rsidDel="00C7329A">
            <w:delText xml:space="preserve">nail, </w:delText>
          </w:r>
          <w:r w:rsidR="00B51473" w:rsidDel="00C7329A">
            <w:delText xml:space="preserve">skin </w:delText>
          </w:r>
        </w:del>
      </w:ins>
      <w:ins w:id="407" w:author="Stuart Imer" w:date="2015-01-24T17:12:00Z">
        <w:del w:id="408" w:author="Josh Klein" w:date="2015-02-24T14:07:00Z">
          <w:r w:rsidR="0054144F" w:rsidDel="00C7329A">
            <w:delText xml:space="preserve">and diabetic foot </w:delText>
          </w:r>
        </w:del>
      </w:ins>
      <w:ins w:id="409" w:author="Stuart Imer" w:date="2015-01-24T16:54:00Z">
        <w:del w:id="410" w:author="Josh Klein" w:date="2015-02-24T14:07:00Z">
          <w:r w:rsidR="0054144F" w:rsidDel="00C7329A">
            <w:delText>care,</w:delText>
          </w:r>
        </w:del>
      </w:ins>
      <w:ins w:id="411" w:author="Stuart Imer" w:date="2015-01-24T17:03:00Z">
        <w:del w:id="412" w:author="Josh Klein" w:date="2015-02-24T14:07:00Z">
          <w:r w:rsidR="00FE2F1F" w:rsidDel="00C7329A">
            <w:delText xml:space="preserve"> </w:delText>
          </w:r>
        </w:del>
        <w:del w:id="413" w:author="Josh Klein" w:date="2015-01-29T16:37:00Z">
          <w:r w:rsidR="00FE2F1F" w:rsidDel="00EF58AC">
            <w:delText xml:space="preserve">biomechanical </w:delText>
          </w:r>
        </w:del>
      </w:ins>
      <w:ins w:id="414" w:author="Stuart Imer" w:date="2015-01-24T17:07:00Z">
        <w:del w:id="415" w:author="Josh Klein" w:date="2015-01-29T16:37:00Z">
          <w:r w:rsidR="0054144F" w:rsidDel="00EF58AC">
            <w:delText xml:space="preserve">assessment, </w:delText>
          </w:r>
        </w:del>
        <w:del w:id="416" w:author="Josh Klein" w:date="2015-02-24T14:07:00Z">
          <w:r w:rsidR="0054144F" w:rsidDel="00C7329A">
            <w:delText>orthotics</w:delText>
          </w:r>
        </w:del>
      </w:ins>
    </w:p>
    <w:p w:rsidR="00B51473" w:rsidDel="00C7329A" w:rsidRDefault="005E715F" w:rsidP="00C7329A">
      <w:pPr>
        <w:rPr>
          <w:ins w:id="417" w:author="Stuart Imer" w:date="2015-01-24T16:53:00Z"/>
          <w:del w:id="418" w:author="Josh Klein" w:date="2015-02-24T14:07:00Z"/>
        </w:rPr>
        <w:pPrChange w:id="419" w:author="Josh Klein" w:date="2015-02-24T14:09:00Z">
          <w:pPr>
            <w:pStyle w:val="ListParagraph"/>
            <w:numPr>
              <w:numId w:val="1"/>
            </w:numPr>
            <w:ind w:hanging="360"/>
          </w:pPr>
        </w:pPrChange>
      </w:pPr>
      <w:ins w:id="420" w:author="Stuart Imer" w:date="2015-01-24T16:40:00Z">
        <w:del w:id="421" w:author="Josh Klein" w:date="2015-02-24T14:07:00Z">
          <w:r w:rsidDel="00C7329A">
            <w:delText>Video</w:delText>
          </w:r>
          <w:r w:rsidR="00A46448" w:rsidDel="00C7329A">
            <w:delText xml:space="preserve"> pressure</w:delText>
          </w:r>
        </w:del>
      </w:ins>
      <w:del w:id="422" w:author="Josh Klein" w:date="2015-02-24T14:07:00Z">
        <w:r w:rsidR="00675546" w:rsidDel="00C7329A">
          <w:delText>Gait treadmill</w:delText>
        </w:r>
      </w:del>
      <w:ins w:id="423" w:author="Stuart Imer" w:date="2015-01-24T16:40:00Z">
        <w:del w:id="424" w:author="Josh Klein" w:date="2015-02-24T14:07:00Z">
          <w:r w:rsidR="00A46448" w:rsidDel="00C7329A">
            <w:delText xml:space="preserve"> gait analysis</w:delText>
          </w:r>
        </w:del>
      </w:ins>
      <w:ins w:id="425" w:author="Stuart Imer" w:date="2015-01-24T16:52:00Z">
        <w:del w:id="426" w:author="Josh Klein" w:date="2015-02-24T14:07:00Z">
          <w:r w:rsidR="00B51473" w:rsidDel="00C7329A">
            <w:delText xml:space="preserve"> a</w:delText>
          </w:r>
        </w:del>
      </w:ins>
      <w:ins w:id="427" w:author="Stuart Imer" w:date="2015-01-24T16:53:00Z">
        <w:del w:id="428" w:author="Josh Klein" w:date="2015-02-24T14:07:00Z">
          <w:r w:rsidR="00B51473" w:rsidDel="00C7329A">
            <w:delText>nd correction</w:delText>
          </w:r>
        </w:del>
      </w:ins>
    </w:p>
    <w:p w:rsidR="00675546" w:rsidRPr="00BB78E7" w:rsidDel="00C7329A" w:rsidRDefault="00675546" w:rsidP="00C7329A">
      <w:pPr>
        <w:rPr>
          <w:del w:id="429" w:author="Josh Klein" w:date="2015-02-24T14:07:00Z"/>
        </w:rPr>
        <w:pPrChange w:id="430" w:author="Josh Klein" w:date="2015-02-24T14:09:00Z">
          <w:pPr>
            <w:pStyle w:val="ListParagraph"/>
            <w:numPr>
              <w:numId w:val="1"/>
            </w:numPr>
            <w:ind w:hanging="360"/>
          </w:pPr>
        </w:pPrChange>
      </w:pPr>
      <w:del w:id="431" w:author="Josh Klein" w:date="2015-02-24T14:07:00Z">
        <w:r w:rsidRPr="00BB78E7" w:rsidDel="00C7329A">
          <w:delText xml:space="preserve"> analysis</w:delText>
        </w:r>
      </w:del>
    </w:p>
    <w:p w:rsidR="005E715F" w:rsidDel="00C7329A" w:rsidRDefault="00675546" w:rsidP="00C7329A">
      <w:pPr>
        <w:rPr>
          <w:ins w:id="432" w:author="Stuart Imer" w:date="2015-02-04T08:22:00Z"/>
          <w:del w:id="433" w:author="Josh Klein" w:date="2015-02-24T14:07:00Z"/>
        </w:rPr>
        <w:pPrChange w:id="434" w:author="Josh Klein" w:date="2015-02-24T14:09:00Z">
          <w:pPr/>
        </w:pPrChange>
      </w:pPr>
      <w:del w:id="435" w:author="Josh Klein" w:date="2015-02-24T14:07:00Z">
        <w:r w:rsidDel="00C7329A">
          <w:delText>N</w:delText>
        </w:r>
      </w:del>
      <w:ins w:id="436" w:author="Stuart Imer" w:date="2015-02-04T08:16:00Z">
        <w:del w:id="437" w:author="Josh Klein" w:date="2015-02-24T14:07:00Z">
          <w:r w:rsidR="005E715F" w:rsidDel="00C7329A">
            <w:delText>Running assessment</w:delText>
          </w:r>
          <w:r w:rsidR="009C74FA" w:rsidDel="00C7329A">
            <w:delText xml:space="preserve"> </w:delText>
          </w:r>
        </w:del>
      </w:ins>
    </w:p>
    <w:p w:rsidR="00675546" w:rsidDel="00C7329A" w:rsidRDefault="009C74FA" w:rsidP="00C7329A">
      <w:pPr>
        <w:rPr>
          <w:del w:id="438" w:author="Josh Klein" w:date="2015-02-24T14:07:00Z"/>
        </w:rPr>
        <w:pPrChange w:id="439" w:author="Josh Klein" w:date="2015-02-24T14:09:00Z">
          <w:pPr/>
        </w:pPrChange>
      </w:pPr>
      <w:ins w:id="440" w:author="Stuart Imer" w:date="2015-02-04T08:16:00Z">
        <w:del w:id="441" w:author="Josh Klein" w:date="2015-02-24T14:07:00Z">
          <w:r w:rsidDel="00C7329A">
            <w:delText>N</w:delText>
          </w:r>
        </w:del>
      </w:ins>
      <w:del w:id="442" w:author="Josh Klein" w:date="2015-02-24T14:07:00Z">
        <w:r w:rsidR="00675546" w:rsidDel="00C7329A">
          <w:delText>ordic walking</w:delText>
        </w:r>
      </w:del>
      <w:ins w:id="443" w:author="Stuart Imer" w:date="2015-01-23T16:04:00Z">
        <w:del w:id="444" w:author="Josh Klein" w:date="2015-02-24T14:07:00Z">
          <w:r w:rsidR="00FE03C6" w:rsidDel="00C7329A">
            <w:delText xml:space="preserve"> training and session</w:delText>
          </w:r>
        </w:del>
      </w:ins>
      <w:ins w:id="445" w:author="Stuart Imer" w:date="2015-01-24T16:46:00Z">
        <w:del w:id="446" w:author="Josh Klein" w:date="2015-02-24T14:07:00Z">
          <w:r w:rsidR="00A46448" w:rsidDel="00C7329A">
            <w:delText>s</w:delText>
          </w:r>
        </w:del>
      </w:ins>
    </w:p>
    <w:p w:rsidR="00675546" w:rsidRPr="00BB78E7" w:rsidDel="00C7329A" w:rsidRDefault="00EF58AC" w:rsidP="00C7329A">
      <w:pPr>
        <w:rPr>
          <w:del w:id="447" w:author="Josh Klein" w:date="2015-02-24T14:08:00Z"/>
        </w:rPr>
        <w:pPrChange w:id="448" w:author="Josh Klein" w:date="2015-02-24T14:09:00Z">
          <w:pPr/>
        </w:pPrChange>
      </w:pPr>
      <w:ins w:id="449" w:author="Josh Klein" w:date="2015-01-29T16:37:00Z">
        <w:del w:id="450" w:author="Stuart Imer" w:date="2015-02-04T08:17:00Z">
          <w:r w:rsidRPr="00BB78E7" w:rsidDel="009C74FA">
            <w:delText>&amp;</w:delText>
          </w:r>
        </w:del>
      </w:ins>
      <w:ins w:id="451" w:author="Stuart Imer" w:date="2015-01-24T16:46:00Z">
        <w:del w:id="452" w:author="Josh Klein" w:date="2015-01-29T16:37:00Z">
          <w:r w:rsidR="00B51473" w:rsidRPr="00BB78E7" w:rsidDel="00EF58AC">
            <w:delText>and</w:delText>
          </w:r>
        </w:del>
        <w:del w:id="453" w:author="Josh Klein" w:date="2015-01-29T16:36:00Z">
          <w:r w:rsidR="00B51473" w:rsidRPr="00BB78E7" w:rsidDel="00EF58AC">
            <w:delText xml:space="preserve"> for your injury</w:delText>
          </w:r>
        </w:del>
      </w:ins>
      <w:del w:id="454" w:author="Stuart Imer" w:date="2015-01-23T16:04:00Z">
        <w:r w:rsidR="00675546" w:rsidRPr="00BB78E7" w:rsidDel="00FE03C6">
          <w:delText>More</w:delText>
        </w:r>
        <w:r w:rsidR="00CD0945" w:rsidRPr="00BB78E7" w:rsidDel="00FE03C6">
          <w:delText xml:space="preserve"> Services</w:delText>
        </w:r>
        <w:r w:rsidR="007B4994" w:rsidRPr="00BB78E7" w:rsidDel="00FE03C6">
          <w:delText>?</w:delText>
        </w:r>
      </w:del>
    </w:p>
    <w:p w:rsidR="002244C3" w:rsidRPr="001142A8" w:rsidDel="001142A8" w:rsidRDefault="002244C3" w:rsidP="00C7329A">
      <w:pPr>
        <w:rPr>
          <w:del w:id="455" w:author="Josh Klein" w:date="2015-01-30T16:24:00Z"/>
          <w:sz w:val="24"/>
          <w:rPrChange w:id="456" w:author="Josh Klein" w:date="2015-01-30T16:24:00Z">
            <w:rPr>
              <w:del w:id="457" w:author="Josh Klein" w:date="2015-01-30T16:24:00Z"/>
              <w:sz w:val="28"/>
            </w:rPr>
          </w:rPrChange>
        </w:rPr>
        <w:pPrChange w:id="458" w:author="Josh Klein" w:date="2015-02-24T14:09:00Z">
          <w:pPr/>
        </w:pPrChange>
      </w:pPr>
    </w:p>
    <w:p w:rsidR="00CC277A" w:rsidRPr="001142A8" w:rsidDel="001142A8" w:rsidRDefault="00CC277A" w:rsidP="00C7329A">
      <w:pPr>
        <w:rPr>
          <w:del w:id="459" w:author="Josh Klein" w:date="2015-01-30T16:24:00Z"/>
          <w:sz w:val="24"/>
          <w:rPrChange w:id="460" w:author="Josh Klein" w:date="2015-01-30T16:24:00Z">
            <w:rPr>
              <w:del w:id="461" w:author="Josh Klein" w:date="2015-01-30T16:24:00Z"/>
              <w:sz w:val="28"/>
            </w:rPr>
          </w:rPrChange>
        </w:rPr>
        <w:pPrChange w:id="462" w:author="Josh Klein" w:date="2015-02-24T14:09:00Z">
          <w:pPr/>
        </w:pPrChange>
      </w:pPr>
    </w:p>
    <w:p w:rsidR="00A2539C" w:rsidRPr="001142A8" w:rsidDel="00E273E4" w:rsidRDefault="00CD0945" w:rsidP="00C7329A">
      <w:pPr>
        <w:rPr>
          <w:del w:id="463" w:author="Josh Klein" w:date="2015-02-03T16:52:00Z"/>
          <w:sz w:val="24"/>
          <w:szCs w:val="28"/>
          <w:rPrChange w:id="464" w:author="Josh Klein" w:date="2015-01-30T16:24:00Z">
            <w:rPr>
              <w:del w:id="465" w:author="Josh Klein" w:date="2015-02-03T16:52:00Z"/>
              <w:sz w:val="28"/>
            </w:rPr>
          </w:rPrChange>
        </w:rPr>
        <w:pPrChange w:id="466" w:author="Josh Klein" w:date="2015-02-24T14:09:00Z">
          <w:pPr/>
        </w:pPrChange>
      </w:pPr>
      <w:del w:id="467" w:author="Josh Klein" w:date="2015-02-03T16:52:00Z">
        <w:r w:rsidRPr="001142A8" w:rsidDel="00E273E4">
          <w:rPr>
            <w:sz w:val="24"/>
            <w:szCs w:val="28"/>
            <w:rPrChange w:id="468" w:author="Josh Klein" w:date="2015-01-30T16:24:00Z">
              <w:rPr>
                <w:sz w:val="28"/>
              </w:rPr>
            </w:rPrChange>
          </w:rPr>
          <w:delText xml:space="preserve">Visit – </w:delText>
        </w:r>
        <w:r w:rsidR="00EF58AC" w:rsidRPr="001142A8" w:rsidDel="00E273E4">
          <w:rPr>
            <w:sz w:val="24"/>
            <w:szCs w:val="28"/>
            <w:rPrChange w:id="469" w:author="Josh Klein" w:date="2015-01-30T16:24:00Z">
              <w:rPr/>
            </w:rPrChange>
          </w:rPr>
          <w:fldChar w:fldCharType="begin"/>
        </w:r>
        <w:r w:rsidR="00EF58AC" w:rsidRPr="001142A8" w:rsidDel="00E273E4">
          <w:rPr>
            <w:sz w:val="24"/>
            <w:szCs w:val="28"/>
            <w:rPrChange w:id="470" w:author="Josh Klein" w:date="2015-01-30T16:24:00Z">
              <w:rPr/>
            </w:rPrChange>
          </w:rPr>
          <w:delInstrText xml:space="preserve"> HYPERLINK "http://www.FAARA.com.au" </w:delInstrText>
        </w:r>
        <w:r w:rsidR="00EF58AC" w:rsidRPr="001142A8" w:rsidDel="00E273E4">
          <w:rPr>
            <w:sz w:val="20"/>
            <w:szCs w:val="28"/>
            <w:rPrChange w:id="471" w:author="Josh Klein" w:date="2015-01-30T16:24:00Z">
              <w:rPr>
                <w:rStyle w:val="Hyperlink"/>
                <w:sz w:val="28"/>
              </w:rPr>
            </w:rPrChange>
          </w:rPr>
          <w:fldChar w:fldCharType="separate"/>
        </w:r>
        <w:r w:rsidRPr="001142A8" w:rsidDel="00E273E4">
          <w:rPr>
            <w:rStyle w:val="Hyperlink"/>
            <w:sz w:val="24"/>
            <w:szCs w:val="28"/>
            <w:rPrChange w:id="472" w:author="Josh Klein" w:date="2015-01-30T16:24:00Z">
              <w:rPr>
                <w:rStyle w:val="Hyperlink"/>
                <w:sz w:val="28"/>
              </w:rPr>
            </w:rPrChange>
          </w:rPr>
          <w:delText>www.FAARA.com.au</w:delText>
        </w:r>
        <w:r w:rsidR="00EF58AC" w:rsidRPr="001142A8" w:rsidDel="00E273E4">
          <w:rPr>
            <w:rStyle w:val="Hyperlink"/>
            <w:sz w:val="24"/>
            <w:szCs w:val="28"/>
            <w:rPrChange w:id="473" w:author="Josh Klein" w:date="2015-01-30T16:24:00Z">
              <w:rPr>
                <w:rStyle w:val="Hyperlink"/>
                <w:sz w:val="28"/>
              </w:rPr>
            </w:rPrChange>
          </w:rPr>
          <w:fldChar w:fldCharType="end"/>
        </w:r>
        <w:r w:rsidRPr="001142A8" w:rsidDel="00E273E4">
          <w:rPr>
            <w:sz w:val="24"/>
            <w:szCs w:val="28"/>
            <w:rPrChange w:id="474" w:author="Josh Klein" w:date="2015-01-30T16:24:00Z">
              <w:rPr>
                <w:sz w:val="28"/>
              </w:rPr>
            </w:rPrChange>
          </w:rPr>
          <w:delText xml:space="preserve"> </w:delText>
        </w:r>
      </w:del>
    </w:p>
    <w:p w:rsidR="00CD0945" w:rsidRPr="001142A8" w:rsidDel="00E273E4" w:rsidRDefault="00CD0945" w:rsidP="00C7329A">
      <w:pPr>
        <w:rPr>
          <w:del w:id="475" w:author="Josh Klein" w:date="2015-02-03T16:52:00Z"/>
          <w:sz w:val="24"/>
          <w:szCs w:val="28"/>
          <w:rPrChange w:id="476" w:author="Josh Klein" w:date="2015-01-30T16:24:00Z">
            <w:rPr>
              <w:del w:id="477" w:author="Josh Klein" w:date="2015-02-03T16:52:00Z"/>
              <w:sz w:val="28"/>
            </w:rPr>
          </w:rPrChange>
        </w:rPr>
        <w:pPrChange w:id="478" w:author="Josh Klein" w:date="2015-02-24T14:09:00Z">
          <w:pPr/>
        </w:pPrChange>
      </w:pPr>
      <w:del w:id="479" w:author="Josh Klein" w:date="2015-01-30T16:49:00Z">
        <w:r w:rsidRPr="001142A8" w:rsidDel="001F02C2">
          <w:rPr>
            <w:sz w:val="24"/>
            <w:szCs w:val="28"/>
            <w:rPrChange w:id="480" w:author="Josh Klein" w:date="2015-01-30T16:24:00Z">
              <w:rPr>
                <w:sz w:val="28"/>
              </w:rPr>
            </w:rPrChange>
          </w:rPr>
          <w:delText>OR find us on Facebook</w:delText>
        </w:r>
      </w:del>
      <w:del w:id="481" w:author="Josh Klein" w:date="2015-02-03T16:52:00Z">
        <w:r w:rsidRPr="001142A8" w:rsidDel="00E273E4">
          <w:rPr>
            <w:sz w:val="24"/>
            <w:szCs w:val="28"/>
            <w:rPrChange w:id="482" w:author="Josh Klein" w:date="2015-01-30T16:24:00Z">
              <w:rPr>
                <w:sz w:val="28"/>
              </w:rPr>
            </w:rPrChange>
          </w:rPr>
          <w:delText xml:space="preserve"> – </w:delText>
        </w:r>
        <w:r w:rsidR="00EF58AC" w:rsidRPr="001142A8" w:rsidDel="00E273E4">
          <w:rPr>
            <w:sz w:val="24"/>
            <w:szCs w:val="28"/>
            <w:rPrChange w:id="483" w:author="Josh Klein" w:date="2015-01-30T16:24:00Z">
              <w:rPr/>
            </w:rPrChange>
          </w:rPr>
          <w:fldChar w:fldCharType="begin"/>
        </w:r>
        <w:r w:rsidR="00EF58AC" w:rsidRPr="001142A8" w:rsidDel="00E273E4">
          <w:rPr>
            <w:sz w:val="24"/>
            <w:szCs w:val="28"/>
            <w:rPrChange w:id="484" w:author="Josh Klein" w:date="2015-01-30T16:24:00Z">
              <w:rPr/>
            </w:rPrChange>
          </w:rPr>
          <w:delInstrText xml:space="preserve"> HYPERLINK "http://www.Facebook.com/FAARA" </w:delInstrText>
        </w:r>
        <w:r w:rsidR="00EF58AC" w:rsidRPr="001142A8" w:rsidDel="00E273E4">
          <w:rPr>
            <w:sz w:val="20"/>
            <w:szCs w:val="28"/>
            <w:rPrChange w:id="485" w:author="Josh Klein" w:date="2015-01-30T16:24:00Z">
              <w:rPr>
                <w:rStyle w:val="Hyperlink"/>
                <w:sz w:val="28"/>
              </w:rPr>
            </w:rPrChange>
          </w:rPr>
          <w:fldChar w:fldCharType="separate"/>
        </w:r>
        <w:r w:rsidRPr="001142A8" w:rsidDel="00E273E4">
          <w:rPr>
            <w:rStyle w:val="Hyperlink"/>
            <w:sz w:val="24"/>
            <w:szCs w:val="28"/>
            <w:rPrChange w:id="486" w:author="Josh Klein" w:date="2015-01-30T16:24:00Z">
              <w:rPr>
                <w:rStyle w:val="Hyperlink"/>
                <w:sz w:val="28"/>
              </w:rPr>
            </w:rPrChange>
          </w:rPr>
          <w:delText>www.Facebook.com/FAARA</w:delText>
        </w:r>
        <w:r w:rsidR="00EF58AC" w:rsidRPr="001142A8" w:rsidDel="00E273E4">
          <w:rPr>
            <w:rStyle w:val="Hyperlink"/>
            <w:sz w:val="24"/>
            <w:szCs w:val="28"/>
            <w:rPrChange w:id="487" w:author="Josh Klein" w:date="2015-01-30T16:24:00Z">
              <w:rPr>
                <w:rStyle w:val="Hyperlink"/>
                <w:sz w:val="28"/>
              </w:rPr>
            </w:rPrChange>
          </w:rPr>
          <w:fldChar w:fldCharType="end"/>
        </w:r>
      </w:del>
    </w:p>
    <w:p w:rsidR="00CD0945" w:rsidDel="00E76D27" w:rsidRDefault="00CD0945" w:rsidP="00C7329A">
      <w:pPr>
        <w:rPr>
          <w:del w:id="488" w:author="Josh Klein" w:date="2015-02-03T00:19:00Z"/>
          <w:b/>
        </w:rPr>
        <w:pPrChange w:id="489" w:author="Josh Klein" w:date="2015-02-24T14:09:00Z">
          <w:pPr/>
        </w:pPrChange>
      </w:pPr>
    </w:p>
    <w:p w:rsidR="00675546" w:rsidRPr="00F31289" w:rsidDel="00F31289" w:rsidRDefault="007B4994" w:rsidP="00C7329A">
      <w:pPr>
        <w:rPr>
          <w:del w:id="490" w:author="Josh Klein" w:date="2015-02-03T00:17:00Z"/>
          <w:b/>
          <w:rPrChange w:id="491" w:author="Josh Klein" w:date="2015-02-03T00:17:00Z">
            <w:rPr>
              <w:del w:id="492" w:author="Josh Klein" w:date="2015-02-03T00:17:00Z"/>
            </w:rPr>
          </w:rPrChange>
        </w:rPr>
        <w:pPrChange w:id="493" w:author="Josh Klein" w:date="2015-02-24T14:09:00Z">
          <w:pPr/>
        </w:pPrChange>
      </w:pPr>
      <w:del w:id="494" w:author="Josh Klein" w:date="2015-02-24T14:08:00Z">
        <w:r w:rsidRPr="00F31289" w:rsidDel="00C7329A">
          <w:rPr>
            <w:b/>
            <w:sz w:val="28"/>
            <w:rPrChange w:id="495" w:author="Josh Klein" w:date="2015-02-03T00:17:00Z">
              <w:rPr>
                <w:b/>
              </w:rPr>
            </w:rPrChange>
          </w:rPr>
          <w:delText>FOUR</w:delText>
        </w:r>
        <w:r w:rsidR="003D4151" w:rsidRPr="00F31289" w:rsidDel="00C7329A">
          <w:rPr>
            <w:sz w:val="28"/>
            <w:rPrChange w:id="496" w:author="Josh Klein" w:date="2015-02-03T00:17:00Z">
              <w:rPr/>
            </w:rPrChange>
          </w:rPr>
          <w:delText xml:space="preserve"> Victorian locations</w:delText>
        </w:r>
      </w:del>
      <w:del w:id="497" w:author="Josh Klein" w:date="2015-02-03T00:17:00Z">
        <w:r w:rsidR="00675546" w:rsidRPr="00F31289" w:rsidDel="00F31289">
          <w:rPr>
            <w:b/>
            <w:rPrChange w:id="498" w:author="Josh Klein" w:date="2015-02-03T00:17:00Z">
              <w:rPr/>
            </w:rPrChange>
          </w:rPr>
          <w:delText>:</w:delText>
        </w:r>
      </w:del>
    </w:p>
    <w:p w:rsidR="003D4151" w:rsidDel="00F31289" w:rsidRDefault="003D4151" w:rsidP="00C7329A">
      <w:pPr>
        <w:rPr>
          <w:del w:id="499" w:author="Josh Klein" w:date="2015-02-03T00:17:00Z"/>
          <w:b/>
        </w:rPr>
        <w:pPrChange w:id="500" w:author="Josh Klein" w:date="2015-02-24T14:09:00Z">
          <w:pPr/>
        </w:pPrChange>
      </w:pPr>
    </w:p>
    <w:p w:rsidR="007B4994" w:rsidDel="008F6F78" w:rsidRDefault="007B4994" w:rsidP="00C7329A">
      <w:pPr>
        <w:rPr>
          <w:del w:id="501" w:author="Josh Klein" w:date="2015-02-03T00:10:00Z"/>
          <w:b/>
        </w:rPr>
        <w:pPrChange w:id="502" w:author="Josh Klein" w:date="2015-02-24T14:09:00Z">
          <w:pPr/>
        </w:pPrChange>
      </w:pPr>
      <w:del w:id="503" w:author="Josh Klein" w:date="2015-02-03T00:10:00Z">
        <w:r w:rsidDel="008F6F78">
          <w:rPr>
            <w:b/>
          </w:rPr>
          <w:delText>Richmond</w:delText>
        </w:r>
      </w:del>
    </w:p>
    <w:p w:rsidR="007B4994" w:rsidDel="008F6F78" w:rsidRDefault="007B4994" w:rsidP="00C7329A">
      <w:pPr>
        <w:rPr>
          <w:del w:id="504" w:author="Josh Klein" w:date="2015-02-03T00:10:00Z"/>
        </w:rPr>
        <w:pPrChange w:id="505" w:author="Josh Klein" w:date="2015-02-24T14:09:00Z">
          <w:pPr/>
        </w:pPrChange>
      </w:pPr>
      <w:del w:id="506" w:author="Josh Klein" w:date="2015-02-03T00:10:00Z">
        <w:r w:rsidDel="008F6F78">
          <w:delText xml:space="preserve">1 </w:delText>
        </w:r>
      </w:del>
      <w:del w:id="507" w:author="Josh Klein" w:date="2015-01-30T16:23:00Z">
        <w:r w:rsidDel="00B41399">
          <w:delText>Smith St</w:delText>
        </w:r>
      </w:del>
    </w:p>
    <w:p w:rsidR="007B4994" w:rsidDel="00F31289" w:rsidRDefault="007B4994" w:rsidP="00C7329A">
      <w:pPr>
        <w:rPr>
          <w:del w:id="508" w:author="Josh Klein" w:date="2015-02-03T00:17:00Z"/>
        </w:rPr>
        <w:pPrChange w:id="509" w:author="Josh Klein" w:date="2015-02-24T14:09:00Z">
          <w:pPr/>
        </w:pPrChange>
      </w:pPr>
      <w:del w:id="510" w:author="Josh Klein" w:date="2015-01-30T16:23:00Z">
        <w:r w:rsidDel="00B41399">
          <w:delText>4987 3298</w:delText>
        </w:r>
      </w:del>
    </w:p>
    <w:p w:rsidR="007B4994" w:rsidRPr="007B4994" w:rsidDel="00F31289" w:rsidRDefault="007B4994" w:rsidP="00C7329A">
      <w:pPr>
        <w:rPr>
          <w:del w:id="511" w:author="Josh Klein" w:date="2015-02-03T00:17:00Z"/>
        </w:rPr>
        <w:pPrChange w:id="512" w:author="Josh Klein" w:date="2015-02-24T14:09:00Z">
          <w:pPr/>
        </w:pPrChange>
      </w:pPr>
    </w:p>
    <w:p w:rsidR="00675546" w:rsidRPr="00675546" w:rsidDel="008F6F78" w:rsidRDefault="00675546" w:rsidP="00C7329A">
      <w:pPr>
        <w:rPr>
          <w:del w:id="513" w:author="Josh Klein" w:date="2015-02-03T00:11:00Z"/>
          <w:b/>
        </w:rPr>
        <w:pPrChange w:id="514" w:author="Josh Klein" w:date="2015-02-24T14:09:00Z">
          <w:pPr/>
        </w:pPrChange>
      </w:pPr>
      <w:del w:id="515" w:author="Josh Klein" w:date="2015-02-03T00:11:00Z">
        <w:r w:rsidRPr="00675546" w:rsidDel="008F6F78">
          <w:rPr>
            <w:b/>
          </w:rPr>
          <w:delText>Brighton</w:delText>
        </w:r>
      </w:del>
    </w:p>
    <w:p w:rsidR="00675546" w:rsidDel="008F6F78" w:rsidRDefault="00675546" w:rsidP="00C7329A">
      <w:pPr>
        <w:rPr>
          <w:del w:id="516" w:author="Josh Klein" w:date="2015-02-03T00:11:00Z"/>
        </w:rPr>
        <w:pPrChange w:id="517" w:author="Josh Klein" w:date="2015-02-24T14:09:00Z">
          <w:pPr/>
        </w:pPrChange>
      </w:pPr>
      <w:del w:id="518" w:author="Josh Klein" w:date="2015-02-03T00:11:00Z">
        <w:r w:rsidDel="008F6F78">
          <w:delText>Suite 4, 214 Bay Street, Brighton VIC 3186</w:delText>
        </w:r>
      </w:del>
    </w:p>
    <w:p w:rsidR="00675546" w:rsidDel="008F6F78" w:rsidRDefault="00675546" w:rsidP="00C7329A">
      <w:pPr>
        <w:rPr>
          <w:del w:id="519" w:author="Josh Klein" w:date="2015-02-03T00:11:00Z"/>
        </w:rPr>
        <w:pPrChange w:id="520" w:author="Josh Klein" w:date="2015-02-24T14:09:00Z">
          <w:pPr/>
        </w:pPrChange>
      </w:pPr>
      <w:del w:id="521" w:author="Josh Klein" w:date="2015-02-03T00:11:00Z">
        <w:r w:rsidDel="008F6F78">
          <w:delText>9596 6612</w:delText>
        </w:r>
      </w:del>
    </w:p>
    <w:p w:rsidR="00675546" w:rsidDel="008F6F78" w:rsidRDefault="00675546" w:rsidP="00C7329A">
      <w:pPr>
        <w:rPr>
          <w:del w:id="522" w:author="Josh Klein" w:date="2015-02-03T00:11:00Z"/>
        </w:rPr>
        <w:pPrChange w:id="523" w:author="Josh Klein" w:date="2015-02-24T14:09:00Z">
          <w:pPr/>
        </w:pPrChange>
      </w:pPr>
    </w:p>
    <w:p w:rsidR="00675546" w:rsidRPr="00675546" w:rsidDel="008F6F78" w:rsidRDefault="00675546" w:rsidP="00C7329A">
      <w:pPr>
        <w:rPr>
          <w:del w:id="524" w:author="Josh Klein" w:date="2015-02-03T00:11:00Z"/>
          <w:b/>
        </w:rPr>
        <w:pPrChange w:id="525" w:author="Josh Klein" w:date="2015-02-24T14:09:00Z">
          <w:pPr/>
        </w:pPrChange>
      </w:pPr>
      <w:del w:id="526" w:author="Josh Klein" w:date="2015-02-03T00:11:00Z">
        <w:r w:rsidRPr="00675546" w:rsidDel="008F6F78">
          <w:rPr>
            <w:b/>
          </w:rPr>
          <w:delText>Geelong</w:delText>
        </w:r>
      </w:del>
    </w:p>
    <w:p w:rsidR="00675546" w:rsidDel="008F6F78" w:rsidRDefault="00675546" w:rsidP="00C7329A">
      <w:pPr>
        <w:rPr>
          <w:del w:id="527" w:author="Josh Klein" w:date="2015-02-03T00:11:00Z"/>
        </w:rPr>
        <w:pPrChange w:id="528" w:author="Josh Klein" w:date="2015-02-24T14:09:00Z">
          <w:pPr/>
        </w:pPrChange>
      </w:pPr>
      <w:del w:id="529" w:author="Josh Klein" w:date="2015-02-03T00:11:00Z">
        <w:r w:rsidDel="008F6F78">
          <w:delText>283 Latrobe Tce, Geelong, VIC 3220</w:delText>
        </w:r>
      </w:del>
    </w:p>
    <w:p w:rsidR="00675546" w:rsidRDefault="00675546" w:rsidP="00C7329A">
      <w:pPr>
        <w:pPrChange w:id="530" w:author="Josh Klein" w:date="2015-02-24T14:09:00Z">
          <w:pPr/>
        </w:pPrChange>
      </w:pPr>
      <w:del w:id="531" w:author="Josh Klein" w:date="2015-02-03T00:11:00Z">
        <w:r w:rsidDel="008F6F78">
          <w:delText>5221 8822</w:delText>
        </w:r>
      </w:del>
    </w:p>
    <w:tbl>
      <w:tblPr>
        <w:tblStyle w:val="TableGrid"/>
        <w:tblW w:w="0" w:type="auto"/>
        <w:tblLook w:val="04A0" w:firstRow="1" w:lastRow="0" w:firstColumn="1" w:lastColumn="0" w:noHBand="0" w:noVBand="1"/>
        <w:tblPrChange w:id="532" w:author="Josh Klein" w:date="2015-02-03T00:12:00Z">
          <w:tblPr>
            <w:tblStyle w:val="TableGrid"/>
            <w:tblW w:w="0" w:type="auto"/>
            <w:tblLook w:val="04A0" w:firstRow="1" w:lastRow="0" w:firstColumn="1" w:lastColumn="0" w:noHBand="0" w:noVBand="1"/>
          </w:tblPr>
        </w:tblPrChange>
      </w:tblPr>
      <w:tblGrid>
        <w:gridCol w:w="4508"/>
        <w:gridCol w:w="4508"/>
        <w:tblGridChange w:id="533">
          <w:tblGrid>
            <w:gridCol w:w="4508"/>
            <w:gridCol w:w="4508"/>
          </w:tblGrid>
        </w:tblGridChange>
      </w:tblGrid>
      <w:tr w:rsidR="008F6F78" w:rsidTr="008F6F78">
        <w:trPr>
          <w:ins w:id="534" w:author="Josh Klein" w:date="2015-02-03T00:09:00Z"/>
        </w:trPr>
        <w:tc>
          <w:tcPr>
            <w:tcW w:w="4508" w:type="dxa"/>
            <w:tcBorders>
              <w:top w:val="nil"/>
              <w:left w:val="nil"/>
              <w:bottom w:val="nil"/>
              <w:right w:val="nil"/>
            </w:tcBorders>
            <w:vAlign w:val="center"/>
            <w:tcPrChange w:id="535" w:author="Josh Klein" w:date="2015-02-03T00:12:00Z">
              <w:tcPr>
                <w:tcW w:w="4508" w:type="dxa"/>
              </w:tcPr>
            </w:tcPrChange>
          </w:tcPr>
          <w:p w:rsidR="008F6F78" w:rsidDel="009C74FA" w:rsidRDefault="008F6F78">
            <w:pPr>
              <w:jc w:val="center"/>
              <w:rPr>
                <w:ins w:id="536" w:author="Josh Klein" w:date="2015-02-03T00:10:00Z"/>
                <w:del w:id="537" w:author="Stuart Imer" w:date="2015-02-04T08:14:00Z"/>
                <w:b/>
              </w:rPr>
              <w:pPrChange w:id="538" w:author="Josh Klein" w:date="2015-02-03T00:13:00Z">
                <w:pPr/>
              </w:pPrChange>
            </w:pPr>
            <w:ins w:id="539" w:author="Josh Klein" w:date="2015-02-03T00:10:00Z">
              <w:r>
                <w:rPr>
                  <w:b/>
                </w:rPr>
                <w:t>Richmond</w:t>
              </w:r>
            </w:ins>
          </w:p>
          <w:p w:rsidR="008F6F78" w:rsidRDefault="008F6F78">
            <w:pPr>
              <w:jc w:val="center"/>
              <w:rPr>
                <w:ins w:id="540" w:author="Josh Klein" w:date="2015-02-03T00:10:00Z"/>
              </w:rPr>
              <w:pPrChange w:id="541" w:author="Stuart Imer" w:date="2015-02-04T08:14:00Z">
                <w:pPr/>
              </w:pPrChange>
            </w:pPr>
            <w:ins w:id="542" w:author="Josh Klein" w:date="2015-02-03T00:10:00Z">
              <w:del w:id="543" w:author="Stuart Imer" w:date="2015-02-04T08:14:00Z">
                <w:r w:rsidDel="009C74FA">
                  <w:delText>Recovery Physio Centre</w:delText>
                </w:r>
              </w:del>
            </w:ins>
          </w:p>
          <w:p w:rsidR="00FE3002" w:rsidRDefault="008F6F78">
            <w:pPr>
              <w:jc w:val="center"/>
              <w:rPr>
                <w:ins w:id="544" w:author="Josh Klein" w:date="2015-02-12T15:53:00Z"/>
              </w:rPr>
              <w:pPrChange w:id="545" w:author="Josh Klein" w:date="2015-02-03T00:13:00Z">
                <w:pPr/>
              </w:pPrChange>
            </w:pPr>
            <w:ins w:id="546" w:author="Josh Klein" w:date="2015-02-03T00:10:00Z">
              <w:r>
                <w:t>Level 1</w:t>
              </w:r>
            </w:ins>
            <w:ins w:id="547" w:author="Josh Klein" w:date="2015-02-03T00:14:00Z">
              <w:r>
                <w:t>,</w:t>
              </w:r>
            </w:ins>
            <w:ins w:id="548" w:author="Josh Klein" w:date="2015-02-03T00:10:00Z">
              <w:r>
                <w:t xml:space="preserve"> 560 Church St </w:t>
              </w:r>
            </w:ins>
          </w:p>
          <w:p w:rsidR="008F6F78" w:rsidRDefault="008F6F78">
            <w:pPr>
              <w:jc w:val="center"/>
              <w:rPr>
                <w:ins w:id="549" w:author="Josh Klein" w:date="2015-02-03T00:10:00Z"/>
              </w:rPr>
              <w:pPrChange w:id="550" w:author="Josh Klein" w:date="2015-02-03T00:13:00Z">
                <w:pPr/>
              </w:pPrChange>
            </w:pPr>
            <w:ins w:id="551" w:author="Josh Klein" w:date="2015-02-03T00:10:00Z">
              <w:r>
                <w:t>Richmond</w:t>
              </w:r>
            </w:ins>
            <w:ins w:id="552" w:author="Josh Klein" w:date="2015-02-12T15:53:00Z">
              <w:r w:rsidR="00FE3002">
                <w:t xml:space="preserve"> 3121</w:t>
              </w:r>
            </w:ins>
          </w:p>
          <w:p w:rsidR="008F6F78" w:rsidRDefault="008F6F78">
            <w:pPr>
              <w:jc w:val="center"/>
              <w:rPr>
                <w:ins w:id="553" w:author="Josh Klein" w:date="2015-02-03T00:09:00Z"/>
              </w:rPr>
              <w:pPrChange w:id="554" w:author="Josh Klein" w:date="2015-02-03T00:13:00Z">
                <w:pPr/>
              </w:pPrChange>
            </w:pPr>
            <w:ins w:id="555" w:author="Josh Klein" w:date="2015-02-03T00:10:00Z">
              <w:r>
                <w:t>1300 858 774</w:t>
              </w:r>
            </w:ins>
          </w:p>
        </w:tc>
        <w:tc>
          <w:tcPr>
            <w:tcW w:w="4508" w:type="dxa"/>
            <w:tcBorders>
              <w:top w:val="nil"/>
              <w:left w:val="nil"/>
              <w:bottom w:val="nil"/>
              <w:right w:val="nil"/>
            </w:tcBorders>
            <w:vAlign w:val="center"/>
            <w:tcPrChange w:id="556" w:author="Josh Klein" w:date="2015-02-03T00:12:00Z">
              <w:tcPr>
                <w:tcW w:w="4508" w:type="dxa"/>
              </w:tcPr>
            </w:tcPrChange>
          </w:tcPr>
          <w:p w:rsidR="008F6F78" w:rsidRPr="00675546" w:rsidRDefault="008F6F78">
            <w:pPr>
              <w:jc w:val="center"/>
              <w:rPr>
                <w:ins w:id="557" w:author="Josh Klein" w:date="2015-02-03T00:10:00Z"/>
                <w:b/>
              </w:rPr>
              <w:pPrChange w:id="558" w:author="Josh Klein" w:date="2015-02-03T00:13:00Z">
                <w:pPr/>
              </w:pPrChange>
            </w:pPr>
            <w:ins w:id="559" w:author="Josh Klein" w:date="2015-02-03T00:10:00Z">
              <w:r w:rsidRPr="00675546">
                <w:rPr>
                  <w:b/>
                </w:rPr>
                <w:t>Frankston</w:t>
              </w:r>
            </w:ins>
          </w:p>
          <w:p w:rsidR="008F6F78" w:rsidRDefault="008F6F78">
            <w:pPr>
              <w:jc w:val="center"/>
              <w:rPr>
                <w:ins w:id="560" w:author="Josh Klein" w:date="2015-02-03T00:13:00Z"/>
              </w:rPr>
              <w:pPrChange w:id="561" w:author="Josh Klein" w:date="2015-02-03T00:13:00Z">
                <w:pPr/>
              </w:pPrChange>
            </w:pPr>
            <w:ins w:id="562" w:author="Josh Klein" w:date="2015-02-03T00:10:00Z">
              <w:r>
                <w:t>Suite 6, 525 McClelland Drive</w:t>
              </w:r>
            </w:ins>
          </w:p>
          <w:p w:rsidR="008F6F78" w:rsidRDefault="008F6F78">
            <w:pPr>
              <w:jc w:val="center"/>
              <w:rPr>
                <w:ins w:id="563" w:author="Josh Klein" w:date="2015-02-03T00:10:00Z"/>
              </w:rPr>
              <w:pPrChange w:id="564" w:author="Josh Klein" w:date="2015-02-03T00:13:00Z">
                <w:pPr/>
              </w:pPrChange>
            </w:pPr>
            <w:ins w:id="565" w:author="Josh Klein" w:date="2015-02-03T00:10:00Z">
              <w:r>
                <w:t>Frankston 3199</w:t>
              </w:r>
            </w:ins>
          </w:p>
          <w:p w:rsidR="008F6F78" w:rsidRDefault="008F6F78">
            <w:pPr>
              <w:jc w:val="center"/>
              <w:rPr>
                <w:ins w:id="566" w:author="Josh Klein" w:date="2015-02-03T00:09:00Z"/>
              </w:rPr>
              <w:pPrChange w:id="567" w:author="Josh Klein" w:date="2015-02-03T00:13:00Z">
                <w:pPr/>
              </w:pPrChange>
            </w:pPr>
            <w:ins w:id="568" w:author="Josh Klein" w:date="2015-02-03T00:10:00Z">
              <w:r>
                <w:t>9776 7100</w:t>
              </w:r>
            </w:ins>
          </w:p>
        </w:tc>
      </w:tr>
      <w:tr w:rsidR="008F6F78" w:rsidTr="008F6F78">
        <w:trPr>
          <w:trHeight w:val="1082"/>
          <w:ins w:id="569" w:author="Josh Klein" w:date="2015-02-03T00:09:00Z"/>
        </w:trPr>
        <w:tc>
          <w:tcPr>
            <w:tcW w:w="4508" w:type="dxa"/>
            <w:tcBorders>
              <w:top w:val="nil"/>
              <w:left w:val="nil"/>
              <w:bottom w:val="nil"/>
              <w:right w:val="nil"/>
            </w:tcBorders>
            <w:vAlign w:val="center"/>
            <w:tcPrChange w:id="570" w:author="Josh Klein" w:date="2015-02-03T00:12:00Z">
              <w:tcPr>
                <w:tcW w:w="4508" w:type="dxa"/>
              </w:tcPr>
            </w:tcPrChange>
          </w:tcPr>
          <w:p w:rsidR="008F6F78" w:rsidRPr="00675546" w:rsidRDefault="008F6F78">
            <w:pPr>
              <w:jc w:val="center"/>
              <w:rPr>
                <w:ins w:id="571" w:author="Josh Klein" w:date="2015-02-03T00:10:00Z"/>
                <w:b/>
              </w:rPr>
              <w:pPrChange w:id="572" w:author="Josh Klein" w:date="2015-02-03T00:13:00Z">
                <w:pPr/>
              </w:pPrChange>
            </w:pPr>
            <w:ins w:id="573" w:author="Josh Klein" w:date="2015-02-03T00:10:00Z">
              <w:r w:rsidRPr="00675546">
                <w:rPr>
                  <w:b/>
                </w:rPr>
                <w:t>Brighton</w:t>
              </w:r>
            </w:ins>
          </w:p>
          <w:p w:rsidR="008F6F78" w:rsidRDefault="008F6F78">
            <w:pPr>
              <w:jc w:val="center"/>
              <w:rPr>
                <w:ins w:id="574" w:author="Josh Klein" w:date="2015-02-03T00:10:00Z"/>
              </w:rPr>
              <w:pPrChange w:id="575" w:author="Josh Klein" w:date="2015-02-03T00:13:00Z">
                <w:pPr/>
              </w:pPrChange>
            </w:pPr>
            <w:ins w:id="576" w:author="Josh Klein" w:date="2015-02-03T00:10:00Z">
              <w:r>
                <w:t>Suite 4, 214 Bay Street</w:t>
              </w:r>
            </w:ins>
          </w:p>
          <w:p w:rsidR="008F6F78" w:rsidRDefault="008F6F78">
            <w:pPr>
              <w:jc w:val="center"/>
              <w:rPr>
                <w:ins w:id="577" w:author="Josh Klein" w:date="2015-02-03T00:10:00Z"/>
              </w:rPr>
              <w:pPrChange w:id="578" w:author="Josh Klein" w:date="2015-02-03T00:13:00Z">
                <w:pPr/>
              </w:pPrChange>
            </w:pPr>
            <w:ins w:id="579" w:author="Josh Klein" w:date="2015-02-03T00:10:00Z">
              <w:r>
                <w:t>Brighton 3186</w:t>
              </w:r>
            </w:ins>
          </w:p>
          <w:p w:rsidR="008F6F78" w:rsidRDefault="008F6F78">
            <w:pPr>
              <w:jc w:val="center"/>
              <w:rPr>
                <w:ins w:id="580" w:author="Josh Klein" w:date="2015-02-03T00:09:00Z"/>
              </w:rPr>
              <w:pPrChange w:id="581" w:author="Josh Klein" w:date="2015-02-03T00:13:00Z">
                <w:pPr/>
              </w:pPrChange>
            </w:pPr>
            <w:ins w:id="582" w:author="Josh Klein" w:date="2015-02-03T00:10:00Z">
              <w:r>
                <w:t>9596 6612</w:t>
              </w:r>
            </w:ins>
          </w:p>
        </w:tc>
        <w:tc>
          <w:tcPr>
            <w:tcW w:w="4508" w:type="dxa"/>
            <w:tcBorders>
              <w:top w:val="nil"/>
              <w:left w:val="nil"/>
              <w:bottom w:val="nil"/>
              <w:right w:val="nil"/>
            </w:tcBorders>
            <w:vAlign w:val="center"/>
            <w:tcPrChange w:id="583" w:author="Josh Klein" w:date="2015-02-03T00:12:00Z">
              <w:tcPr>
                <w:tcW w:w="4508" w:type="dxa"/>
              </w:tcPr>
            </w:tcPrChange>
          </w:tcPr>
          <w:p w:rsidR="008F6F78" w:rsidRPr="00675546" w:rsidRDefault="008F6F78">
            <w:pPr>
              <w:jc w:val="center"/>
              <w:rPr>
                <w:ins w:id="584" w:author="Josh Klein" w:date="2015-02-03T00:10:00Z"/>
                <w:b/>
              </w:rPr>
              <w:pPrChange w:id="585" w:author="Josh Klein" w:date="2015-02-03T00:13:00Z">
                <w:pPr/>
              </w:pPrChange>
            </w:pPr>
            <w:ins w:id="586" w:author="Josh Klein" w:date="2015-02-03T00:10:00Z">
              <w:r w:rsidRPr="00675546">
                <w:rPr>
                  <w:b/>
                </w:rPr>
                <w:t>Geelong</w:t>
              </w:r>
            </w:ins>
          </w:p>
          <w:p w:rsidR="008F6F78" w:rsidRDefault="008F6F78">
            <w:pPr>
              <w:jc w:val="center"/>
              <w:rPr>
                <w:ins w:id="587" w:author="Josh Klein" w:date="2015-02-03T00:14:00Z"/>
              </w:rPr>
              <w:pPrChange w:id="588" w:author="Josh Klein" w:date="2015-02-03T00:13:00Z">
                <w:pPr/>
              </w:pPrChange>
            </w:pPr>
            <w:ins w:id="589" w:author="Josh Klein" w:date="2015-02-03T00:10:00Z">
              <w:r>
                <w:t>283 Latrobe T</w:t>
              </w:r>
            </w:ins>
            <w:ins w:id="590" w:author="Josh Klein" w:date="2015-02-03T00:16:00Z">
              <w:r>
                <w:t>erra</w:t>
              </w:r>
            </w:ins>
            <w:ins w:id="591" w:author="Josh Klein" w:date="2015-02-03T00:10:00Z">
              <w:r>
                <w:t>ce</w:t>
              </w:r>
            </w:ins>
          </w:p>
          <w:p w:rsidR="008F6F78" w:rsidRDefault="008F6F78">
            <w:pPr>
              <w:jc w:val="center"/>
              <w:rPr>
                <w:ins w:id="592" w:author="Josh Klein" w:date="2015-02-03T00:10:00Z"/>
              </w:rPr>
              <w:pPrChange w:id="593" w:author="Josh Klein" w:date="2015-02-03T00:13:00Z">
                <w:pPr/>
              </w:pPrChange>
            </w:pPr>
            <w:ins w:id="594" w:author="Josh Klein" w:date="2015-02-03T00:10:00Z">
              <w:r>
                <w:t>Geelong 3220</w:t>
              </w:r>
            </w:ins>
          </w:p>
          <w:p w:rsidR="008F6F78" w:rsidRDefault="008F6F78">
            <w:pPr>
              <w:jc w:val="center"/>
              <w:rPr>
                <w:ins w:id="595" w:author="Josh Klein" w:date="2015-02-03T00:09:00Z"/>
              </w:rPr>
              <w:pPrChange w:id="596" w:author="Josh Klein" w:date="2015-02-03T00:13:00Z">
                <w:pPr/>
              </w:pPrChange>
            </w:pPr>
            <w:ins w:id="597" w:author="Josh Klein" w:date="2015-02-03T00:10:00Z">
              <w:r>
                <w:t>5221 8822</w:t>
              </w:r>
            </w:ins>
          </w:p>
        </w:tc>
      </w:tr>
    </w:tbl>
    <w:p w:rsidR="00E273E4" w:rsidRDefault="00E273E4" w:rsidP="00E273E4">
      <w:pPr>
        <w:rPr>
          <w:ins w:id="598" w:author="Josh Klein" w:date="2015-02-03T16:52:00Z"/>
          <w:sz w:val="24"/>
          <w:szCs w:val="28"/>
        </w:rPr>
      </w:pPr>
    </w:p>
    <w:p w:rsidR="00E273E4" w:rsidRPr="00942331" w:rsidRDefault="00E273E4" w:rsidP="00E273E4">
      <w:pPr>
        <w:rPr>
          <w:ins w:id="599" w:author="Josh Klein" w:date="2015-02-03T16:52:00Z"/>
          <w:sz w:val="24"/>
          <w:szCs w:val="28"/>
        </w:rPr>
      </w:pPr>
    </w:p>
    <w:p w:rsidR="00675546" w:rsidDel="00E76D27" w:rsidRDefault="00675546" w:rsidP="00675546">
      <w:pPr>
        <w:rPr>
          <w:del w:id="600" w:author="Josh Klein" w:date="2015-02-03T00:20:00Z"/>
        </w:rPr>
      </w:pPr>
    </w:p>
    <w:p w:rsidR="00675546" w:rsidRPr="00675546" w:rsidDel="008F6F78" w:rsidRDefault="00675546" w:rsidP="00675546">
      <w:pPr>
        <w:rPr>
          <w:del w:id="601" w:author="Josh Klein" w:date="2015-02-03T00:11:00Z"/>
          <w:b/>
        </w:rPr>
      </w:pPr>
      <w:del w:id="602" w:author="Josh Klein" w:date="2015-02-03T00:11:00Z">
        <w:r w:rsidRPr="00675546" w:rsidDel="008F6F78">
          <w:rPr>
            <w:b/>
          </w:rPr>
          <w:delText>Frankston</w:delText>
        </w:r>
      </w:del>
    </w:p>
    <w:p w:rsidR="00675546" w:rsidDel="008F6F78" w:rsidRDefault="00675546" w:rsidP="00675546">
      <w:pPr>
        <w:rPr>
          <w:del w:id="603" w:author="Josh Klein" w:date="2015-02-03T00:11:00Z"/>
        </w:rPr>
      </w:pPr>
      <w:del w:id="604" w:author="Josh Klein" w:date="2015-02-03T00:11:00Z">
        <w:r w:rsidDel="008F6F78">
          <w:delText>Suite 6, 525 McClelland Drive, VIC 3199</w:delText>
        </w:r>
      </w:del>
    </w:p>
    <w:p w:rsidR="00675546" w:rsidDel="008F6F78" w:rsidRDefault="00675546" w:rsidP="00675546">
      <w:pPr>
        <w:rPr>
          <w:del w:id="605" w:author="Josh Klein" w:date="2015-02-03T00:11:00Z"/>
        </w:rPr>
      </w:pPr>
      <w:del w:id="606" w:author="Josh Klein" w:date="2015-02-03T00:11:00Z">
        <w:r w:rsidDel="008F6F78">
          <w:delText>9776 7100</w:delText>
        </w:r>
      </w:del>
    </w:p>
    <w:p w:rsidR="000C156A" w:rsidDel="00E76D27" w:rsidRDefault="000C156A" w:rsidP="00675546">
      <w:pPr>
        <w:rPr>
          <w:del w:id="607" w:author="Josh Klein" w:date="2015-02-03T00:20:00Z"/>
        </w:rPr>
      </w:pPr>
    </w:p>
    <w:p w:rsidR="007B4994" w:rsidRDefault="007B4994" w:rsidP="00675546">
      <w:r>
        <w:rPr>
          <w:noProof/>
          <w:lang w:eastAsia="en-AU"/>
        </w:rPr>
        <w:drawing>
          <wp:inline distT="0" distB="0" distL="0" distR="0" wp14:anchorId="2333D4DA" wp14:editId="16796945">
            <wp:extent cx="3889113" cy="2434442"/>
            <wp:effectExtent l="0" t="0" r="0" b="4445"/>
            <wp:docPr id="13" name="Picture 13" descr="C:\Users\Josh\AppData\Local\Microsoft\Windows\INetCache\Content.Word\ws_Girl_Running_1680x10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Josh\AppData\Local\Microsoft\Windows\INetCache\Content.Word\ws_Girl_Running_1680x1050.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01190" cy="2442002"/>
                    </a:xfrm>
                    <a:prstGeom prst="rect">
                      <a:avLst/>
                    </a:prstGeom>
                    <a:noFill/>
                    <a:ln>
                      <a:noFill/>
                    </a:ln>
                  </pic:spPr>
                </pic:pic>
              </a:graphicData>
            </a:graphic>
          </wp:inline>
        </w:drawing>
      </w:r>
    </w:p>
    <w:p w:rsidR="00C61E49" w:rsidRDefault="00C61E49" w:rsidP="00675546"/>
    <w:p w:rsidR="00C61E49" w:rsidRDefault="00C61E49" w:rsidP="00675546">
      <w:r>
        <w:rPr>
          <w:noProof/>
          <w:lang w:eastAsia="en-AU"/>
        </w:rPr>
        <w:drawing>
          <wp:inline distT="0" distB="0" distL="0" distR="0">
            <wp:extent cx="4464781" cy="3084830"/>
            <wp:effectExtent l="0" t="0" r="0" b="1270"/>
            <wp:docPr id="14" name="Picture 14" descr="C:\Users\Josh\AppData\Local\Microsoft\Windows\INetCache\Content.Word\ws_Girl_Running_1680x1050 - leafl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Josh\AppData\Local\Microsoft\Windows\INetCache\Content.Word\ws_Girl_Running_1680x1050 - leaflet.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466878" cy="3086279"/>
                    </a:xfrm>
                    <a:prstGeom prst="rect">
                      <a:avLst/>
                    </a:prstGeom>
                    <a:noFill/>
                    <a:ln>
                      <a:noFill/>
                    </a:ln>
                  </pic:spPr>
                </pic:pic>
              </a:graphicData>
            </a:graphic>
          </wp:inline>
        </w:drawing>
      </w:r>
    </w:p>
    <w:p w:rsidR="00630B94" w:rsidDel="00E76D27" w:rsidRDefault="00630B94" w:rsidP="00675546">
      <w:pPr>
        <w:rPr>
          <w:del w:id="608" w:author="Josh Klein" w:date="2015-02-03T00:19:00Z"/>
        </w:rPr>
      </w:pPr>
    </w:p>
    <w:p w:rsidR="00630B94" w:rsidRDefault="00630B94" w:rsidP="00675546">
      <w:pPr>
        <w:rPr>
          <w:ins w:id="609" w:author="Josh Klein" w:date="2015-02-03T17:00:00Z"/>
        </w:rPr>
      </w:pPr>
      <w:r>
        <w:rPr>
          <w:noProof/>
          <w:lang w:eastAsia="en-AU"/>
        </w:rPr>
        <w:drawing>
          <wp:inline distT="0" distB="0" distL="0" distR="0">
            <wp:extent cx="3062529" cy="2268187"/>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80289" cy="2281340"/>
                    </a:xfrm>
                    <a:prstGeom prst="rect">
                      <a:avLst/>
                    </a:prstGeom>
                    <a:noFill/>
                    <a:ln>
                      <a:noFill/>
                    </a:ln>
                  </pic:spPr>
                </pic:pic>
              </a:graphicData>
            </a:graphic>
          </wp:inline>
        </w:drawing>
      </w:r>
    </w:p>
    <w:p w:rsidR="00BB78E7" w:rsidDel="00182416" w:rsidRDefault="00BB78E7" w:rsidP="00675546">
      <w:pPr>
        <w:rPr>
          <w:del w:id="610" w:author="Josh Klein" w:date="2015-02-24T14:05:00Z"/>
        </w:rPr>
      </w:pPr>
    </w:p>
    <w:p w:rsidR="00630B94" w:rsidDel="00BB78E7" w:rsidRDefault="00630B94">
      <w:pPr>
        <w:jc w:val="center"/>
        <w:rPr>
          <w:del w:id="611" w:author="Josh Klein" w:date="2015-02-03T17:00:00Z"/>
        </w:rPr>
        <w:pPrChange w:id="612" w:author="Josh Klein" w:date="2015-02-03T17:00:00Z">
          <w:pPr/>
        </w:pPrChange>
      </w:pPr>
    </w:p>
    <w:p w:rsidR="00630B94" w:rsidRPr="00675546" w:rsidRDefault="00630B94">
      <w:pPr>
        <w:jc w:val="center"/>
        <w:pPrChange w:id="613" w:author="Josh Klein" w:date="2015-02-24T14:05:00Z">
          <w:pPr/>
        </w:pPrChange>
      </w:pPr>
    </w:p>
    <w:sectPr w:rsidR="00630B94" w:rsidRPr="0067554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251330C"/>
    <w:multiLevelType w:val="hybridMultilevel"/>
    <w:tmpl w:val="D53E42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sh Klein">
    <w15:presenceInfo w15:providerId="Windows Live" w15:userId="9de5303df82d998d"/>
  </w15:person>
  <w15:person w15:author="Stuart Imer">
    <w15:presenceInfo w15:providerId="Windows Live" w15:userId="7a3dad21a2bc11e2"/>
  </w15:person>
  <w15:person w15:author="Ron Klein">
    <w15:presenceInfo w15:providerId="AD" w15:userId="S-1-5-21-1827753558-4222836259-2649215468-11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6B4"/>
    <w:rsid w:val="000054CC"/>
    <w:rsid w:val="000846B4"/>
    <w:rsid w:val="000B16A5"/>
    <w:rsid w:val="000C156A"/>
    <w:rsid w:val="000C1805"/>
    <w:rsid w:val="001142A8"/>
    <w:rsid w:val="00182416"/>
    <w:rsid w:val="001F02C2"/>
    <w:rsid w:val="00213FF2"/>
    <w:rsid w:val="002244C3"/>
    <w:rsid w:val="002661D9"/>
    <w:rsid w:val="003B3762"/>
    <w:rsid w:val="003D4151"/>
    <w:rsid w:val="003D5CC0"/>
    <w:rsid w:val="00432A96"/>
    <w:rsid w:val="005265CA"/>
    <w:rsid w:val="0054144F"/>
    <w:rsid w:val="0059455D"/>
    <w:rsid w:val="005E715F"/>
    <w:rsid w:val="005E7822"/>
    <w:rsid w:val="00630B94"/>
    <w:rsid w:val="00642F7B"/>
    <w:rsid w:val="00675546"/>
    <w:rsid w:val="0069316B"/>
    <w:rsid w:val="00696899"/>
    <w:rsid w:val="0071094E"/>
    <w:rsid w:val="00753F89"/>
    <w:rsid w:val="00777730"/>
    <w:rsid w:val="007B4994"/>
    <w:rsid w:val="0085171B"/>
    <w:rsid w:val="008F6F78"/>
    <w:rsid w:val="009725E1"/>
    <w:rsid w:val="00993689"/>
    <w:rsid w:val="009C74FA"/>
    <w:rsid w:val="009E44A2"/>
    <w:rsid w:val="00A2539C"/>
    <w:rsid w:val="00A46448"/>
    <w:rsid w:val="00A532A7"/>
    <w:rsid w:val="00AF2BD5"/>
    <w:rsid w:val="00B41399"/>
    <w:rsid w:val="00B51473"/>
    <w:rsid w:val="00B603F9"/>
    <w:rsid w:val="00BB78E7"/>
    <w:rsid w:val="00BD1AD5"/>
    <w:rsid w:val="00BF7C76"/>
    <w:rsid w:val="00C61E49"/>
    <w:rsid w:val="00C7329A"/>
    <w:rsid w:val="00C758D9"/>
    <w:rsid w:val="00CC277A"/>
    <w:rsid w:val="00CD006A"/>
    <w:rsid w:val="00CD0945"/>
    <w:rsid w:val="00CD78CF"/>
    <w:rsid w:val="00D168F9"/>
    <w:rsid w:val="00D53658"/>
    <w:rsid w:val="00D96596"/>
    <w:rsid w:val="00DA082E"/>
    <w:rsid w:val="00DF2314"/>
    <w:rsid w:val="00E22689"/>
    <w:rsid w:val="00E273E4"/>
    <w:rsid w:val="00E27505"/>
    <w:rsid w:val="00E76D27"/>
    <w:rsid w:val="00EF58AC"/>
    <w:rsid w:val="00F31289"/>
    <w:rsid w:val="00F704D4"/>
    <w:rsid w:val="00FE03C6"/>
    <w:rsid w:val="00FE2F1F"/>
    <w:rsid w:val="00FE300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510D2D-FDA6-478F-A081-71693F43D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4151"/>
    <w:pPr>
      <w:ind w:left="720"/>
      <w:contextualSpacing/>
    </w:pPr>
  </w:style>
  <w:style w:type="character" w:styleId="Hyperlink">
    <w:name w:val="Hyperlink"/>
    <w:basedOn w:val="DefaultParagraphFont"/>
    <w:uiPriority w:val="99"/>
    <w:unhideWhenUsed/>
    <w:rsid w:val="00CD0945"/>
    <w:rPr>
      <w:color w:val="0563C1" w:themeColor="hyperlink"/>
      <w:u w:val="single"/>
    </w:rPr>
  </w:style>
  <w:style w:type="table" w:styleId="TableGrid">
    <w:name w:val="Table Grid"/>
    <w:basedOn w:val="TableNormal"/>
    <w:uiPriority w:val="39"/>
    <w:rsid w:val="008F6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22689"/>
    <w:rPr>
      <w:sz w:val="16"/>
      <w:szCs w:val="16"/>
    </w:rPr>
  </w:style>
  <w:style w:type="paragraph" w:styleId="CommentText">
    <w:name w:val="annotation text"/>
    <w:basedOn w:val="Normal"/>
    <w:link w:val="CommentTextChar"/>
    <w:uiPriority w:val="99"/>
    <w:semiHidden/>
    <w:unhideWhenUsed/>
    <w:rsid w:val="00E22689"/>
    <w:pPr>
      <w:spacing w:line="240" w:lineRule="auto"/>
    </w:pPr>
    <w:rPr>
      <w:sz w:val="20"/>
      <w:szCs w:val="20"/>
    </w:rPr>
  </w:style>
  <w:style w:type="character" w:customStyle="1" w:styleId="CommentTextChar">
    <w:name w:val="Comment Text Char"/>
    <w:basedOn w:val="DefaultParagraphFont"/>
    <w:link w:val="CommentText"/>
    <w:uiPriority w:val="99"/>
    <w:semiHidden/>
    <w:rsid w:val="00E22689"/>
    <w:rPr>
      <w:sz w:val="20"/>
      <w:szCs w:val="20"/>
    </w:rPr>
  </w:style>
  <w:style w:type="paragraph" w:styleId="CommentSubject">
    <w:name w:val="annotation subject"/>
    <w:basedOn w:val="CommentText"/>
    <w:next w:val="CommentText"/>
    <w:link w:val="CommentSubjectChar"/>
    <w:uiPriority w:val="99"/>
    <w:semiHidden/>
    <w:unhideWhenUsed/>
    <w:rsid w:val="00E22689"/>
    <w:rPr>
      <w:b/>
      <w:bCs/>
    </w:rPr>
  </w:style>
  <w:style w:type="character" w:customStyle="1" w:styleId="CommentSubjectChar">
    <w:name w:val="Comment Subject Char"/>
    <w:basedOn w:val="CommentTextChar"/>
    <w:link w:val="CommentSubject"/>
    <w:uiPriority w:val="99"/>
    <w:semiHidden/>
    <w:rsid w:val="00E22689"/>
    <w:rPr>
      <w:b/>
      <w:bCs/>
      <w:sz w:val="20"/>
      <w:szCs w:val="20"/>
    </w:rPr>
  </w:style>
  <w:style w:type="paragraph" w:styleId="BalloonText">
    <w:name w:val="Balloon Text"/>
    <w:basedOn w:val="Normal"/>
    <w:link w:val="BalloonTextChar"/>
    <w:uiPriority w:val="99"/>
    <w:semiHidden/>
    <w:unhideWhenUsed/>
    <w:rsid w:val="00E2268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268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31251">
      <w:bodyDiv w:val="1"/>
      <w:marLeft w:val="0"/>
      <w:marRight w:val="0"/>
      <w:marTop w:val="0"/>
      <w:marBottom w:val="0"/>
      <w:divBdr>
        <w:top w:val="none" w:sz="0" w:space="0" w:color="auto"/>
        <w:left w:val="none" w:sz="0" w:space="0" w:color="auto"/>
        <w:bottom w:val="none" w:sz="0" w:space="0" w:color="auto"/>
        <w:right w:val="none" w:sz="0" w:space="0" w:color="auto"/>
      </w:divBdr>
    </w:div>
    <w:div w:id="147283999">
      <w:bodyDiv w:val="1"/>
      <w:marLeft w:val="0"/>
      <w:marRight w:val="0"/>
      <w:marTop w:val="0"/>
      <w:marBottom w:val="0"/>
      <w:divBdr>
        <w:top w:val="none" w:sz="0" w:space="0" w:color="auto"/>
        <w:left w:val="none" w:sz="0" w:space="0" w:color="auto"/>
        <w:bottom w:val="none" w:sz="0" w:space="0" w:color="auto"/>
        <w:right w:val="none" w:sz="0" w:space="0" w:color="auto"/>
      </w:divBdr>
    </w:div>
    <w:div w:id="394013615">
      <w:bodyDiv w:val="1"/>
      <w:marLeft w:val="0"/>
      <w:marRight w:val="0"/>
      <w:marTop w:val="0"/>
      <w:marBottom w:val="0"/>
      <w:divBdr>
        <w:top w:val="none" w:sz="0" w:space="0" w:color="auto"/>
        <w:left w:val="none" w:sz="0" w:space="0" w:color="auto"/>
        <w:bottom w:val="none" w:sz="0" w:space="0" w:color="auto"/>
        <w:right w:val="none" w:sz="0" w:space="0" w:color="auto"/>
      </w:divBdr>
    </w:div>
    <w:div w:id="655912581">
      <w:bodyDiv w:val="1"/>
      <w:marLeft w:val="0"/>
      <w:marRight w:val="0"/>
      <w:marTop w:val="0"/>
      <w:marBottom w:val="0"/>
      <w:divBdr>
        <w:top w:val="none" w:sz="0" w:space="0" w:color="auto"/>
        <w:left w:val="none" w:sz="0" w:space="0" w:color="auto"/>
        <w:bottom w:val="none" w:sz="0" w:space="0" w:color="auto"/>
        <w:right w:val="none" w:sz="0" w:space="0" w:color="auto"/>
      </w:divBdr>
    </w:div>
    <w:div w:id="836925049">
      <w:bodyDiv w:val="1"/>
      <w:marLeft w:val="0"/>
      <w:marRight w:val="0"/>
      <w:marTop w:val="0"/>
      <w:marBottom w:val="0"/>
      <w:divBdr>
        <w:top w:val="none" w:sz="0" w:space="0" w:color="auto"/>
        <w:left w:val="none" w:sz="0" w:space="0" w:color="auto"/>
        <w:bottom w:val="none" w:sz="0" w:space="0" w:color="auto"/>
        <w:right w:val="none" w:sz="0" w:space="0" w:color="auto"/>
      </w:divBdr>
    </w:div>
    <w:div w:id="1260873286">
      <w:bodyDiv w:val="1"/>
      <w:marLeft w:val="0"/>
      <w:marRight w:val="0"/>
      <w:marTop w:val="0"/>
      <w:marBottom w:val="0"/>
      <w:divBdr>
        <w:top w:val="none" w:sz="0" w:space="0" w:color="auto"/>
        <w:left w:val="none" w:sz="0" w:space="0" w:color="auto"/>
        <w:bottom w:val="none" w:sz="0" w:space="0" w:color="auto"/>
        <w:right w:val="none" w:sz="0" w:space="0" w:color="auto"/>
      </w:divBdr>
      <w:divsChild>
        <w:div w:id="1832599675">
          <w:marLeft w:val="0"/>
          <w:marRight w:val="0"/>
          <w:marTop w:val="0"/>
          <w:marBottom w:val="0"/>
          <w:divBdr>
            <w:top w:val="none" w:sz="0" w:space="0" w:color="auto"/>
            <w:left w:val="none" w:sz="0" w:space="0" w:color="auto"/>
            <w:bottom w:val="none" w:sz="0" w:space="0" w:color="auto"/>
            <w:right w:val="none" w:sz="0" w:space="0" w:color="auto"/>
          </w:divBdr>
        </w:div>
      </w:divsChild>
    </w:div>
    <w:div w:id="1456409217">
      <w:bodyDiv w:val="1"/>
      <w:marLeft w:val="0"/>
      <w:marRight w:val="0"/>
      <w:marTop w:val="0"/>
      <w:marBottom w:val="0"/>
      <w:divBdr>
        <w:top w:val="none" w:sz="0" w:space="0" w:color="auto"/>
        <w:left w:val="none" w:sz="0" w:space="0" w:color="auto"/>
        <w:bottom w:val="none" w:sz="0" w:space="0" w:color="auto"/>
        <w:right w:val="none" w:sz="0" w:space="0" w:color="auto"/>
      </w:divBdr>
      <w:divsChild>
        <w:div w:id="737285926">
          <w:marLeft w:val="0"/>
          <w:marRight w:val="0"/>
          <w:marTop w:val="0"/>
          <w:marBottom w:val="0"/>
          <w:divBdr>
            <w:top w:val="none" w:sz="0" w:space="0" w:color="auto"/>
            <w:left w:val="none" w:sz="0" w:space="0" w:color="auto"/>
            <w:bottom w:val="none" w:sz="0" w:space="0" w:color="auto"/>
            <w:right w:val="none" w:sz="0" w:space="0" w:color="auto"/>
          </w:divBdr>
        </w:div>
      </w:divsChild>
    </w:div>
    <w:div w:id="1681663983">
      <w:bodyDiv w:val="1"/>
      <w:marLeft w:val="0"/>
      <w:marRight w:val="0"/>
      <w:marTop w:val="0"/>
      <w:marBottom w:val="0"/>
      <w:divBdr>
        <w:top w:val="none" w:sz="0" w:space="0" w:color="auto"/>
        <w:left w:val="none" w:sz="0" w:space="0" w:color="auto"/>
        <w:bottom w:val="none" w:sz="0" w:space="0" w:color="auto"/>
        <w:right w:val="none" w:sz="0" w:space="0" w:color="auto"/>
      </w:divBdr>
    </w:div>
    <w:div w:id="1729720813">
      <w:bodyDiv w:val="1"/>
      <w:marLeft w:val="0"/>
      <w:marRight w:val="0"/>
      <w:marTop w:val="0"/>
      <w:marBottom w:val="0"/>
      <w:divBdr>
        <w:top w:val="none" w:sz="0" w:space="0" w:color="auto"/>
        <w:left w:val="none" w:sz="0" w:space="0" w:color="auto"/>
        <w:bottom w:val="none" w:sz="0" w:space="0" w:color="auto"/>
        <w:right w:val="none" w:sz="0" w:space="0" w:color="auto"/>
      </w:divBdr>
      <w:divsChild>
        <w:div w:id="1538422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png"/><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2</Pages>
  <Words>609</Words>
  <Characters>3474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Klein</dc:creator>
  <cp:keywords/>
  <dc:description/>
  <cp:lastModifiedBy>Josh Klein</cp:lastModifiedBy>
  <cp:revision>8</cp:revision>
  <dcterms:created xsi:type="dcterms:W3CDTF">2015-02-10T00:51:00Z</dcterms:created>
  <dcterms:modified xsi:type="dcterms:W3CDTF">2015-02-24T03:09:00Z</dcterms:modified>
</cp:coreProperties>
</file>